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comments.xml" ContentType="application/vnd.openxmlformats-officedocument.wordprocessingml.comment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356" w:leader="dot"/>
        </w:tabs>
        <w:rPr>
          <w:rFonts w:eastAsia="Times New Roman" w:cs="Times New Roman"/>
          <w:b/>
          <w:bCs/>
          <w:u w:val="single"/>
          <w:lang w:val="fr-FR" w:eastAsia="fr-FR"/>
        </w:rPr>
      </w:pPr>
      <w:bookmarkStart w:id="0" w:name="_Hlk213245585"/>
      <w:r>
        <w:drawing>
          <wp:anchor behindDoc="0" distT="0" distB="0" distL="114300" distR="114300" simplePos="0" locked="0" layoutInCell="0" allowOverlap="1" relativeHeight="2">
            <wp:simplePos x="0" y="0"/>
            <wp:positionH relativeFrom="margin">
              <wp:posOffset>440690</wp:posOffset>
            </wp:positionH>
            <wp:positionV relativeFrom="paragraph">
              <wp:posOffset>285115</wp:posOffset>
            </wp:positionV>
            <wp:extent cx="836295" cy="825500"/>
            <wp:effectExtent l="0" t="0" r="0" b="0"/>
            <wp:wrapThrough wrapText="bothSides">
              <wp:wrapPolygon edited="0">
                <wp:start x="-13" y="0"/>
                <wp:lineTo x="-13" y="20921"/>
                <wp:lineTo x="21148" y="20921"/>
                <wp:lineTo x="21148" y="0"/>
                <wp:lineTo x="-13" y="0"/>
              </wp:wrapPolygon>
            </wp:wrapThrough>
            <wp:docPr id="1" name="Image 3" descr="Une image contenant texte, Police, affich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Une image contenant texte, Police, affiche&#10;&#10;Le contenu généré par l’IA peut être incorrect."/>
                    <pic:cNvPicPr>
                      <a:picLocks noChangeAspect="1" noChangeArrowheads="1"/>
                    </pic:cNvPicPr>
                  </pic:nvPicPr>
                  <pic:blipFill>
                    <a:blip r:embed="rId2"/>
                    <a:stretch>
                      <a:fillRect/>
                    </a:stretch>
                  </pic:blipFill>
                  <pic:spPr bwMode="auto">
                    <a:xfrm>
                      <a:off x="0" y="0"/>
                      <a:ext cx="836295" cy="825500"/>
                    </a:xfrm>
                    <a:prstGeom prst="rect">
                      <a:avLst/>
                    </a:prstGeom>
                  </pic:spPr>
                </pic:pic>
              </a:graphicData>
            </a:graphic>
          </wp:anchor>
        </w:drawing>
      </w:r>
      <w:r>
        <w:rPr>
          <w:rFonts w:eastAsia="Times New Roman" w:cs="Times New Roman"/>
          <w:b/>
          <w:bCs/>
          <w:u w:val="single"/>
          <w:lang w:val="fr-FR" w:eastAsia="fr-FR"/>
          <w:rPrChange w:id="0" w:author="Author1">
            <w:rPr>
              <w:u w:val="single"/>
              <w:b/>
              <w:bCs/>
            </w:rPr>
          </w:rPrChange>
        </w:rPr>
        <w:t xml:space="preserve">POUVOIR ADJUDICATEUR : </w:t>
      </w:r>
    </w:p>
    <w:p>
      <w:pPr>
        <w:pStyle w:val="Header"/>
        <w:tabs>
          <w:tab w:val="left" w:pos="851" w:leader="none"/>
          <w:tab w:val="center" w:pos="4536" w:leader="none"/>
          <w:tab w:val="right" w:pos="9072" w:leader="none"/>
        </w:tabs>
        <w:spacing w:before="0" w:after="0"/>
        <w:rPr>
          <w:rFonts w:ascii="Calibri" w:hAnsi="Calibri" w:cs="Calibri"/>
          <w:b/>
          <w:bCs/>
          <w:sz w:val="28"/>
          <w:szCs w:val="28"/>
          <w:lang w:val="fr-FR"/>
        </w:rPr>
      </w:pPr>
      <w:r>
        <w:rPr>
          <w:rFonts w:cs="Calibri" w:ascii="Calibri" w:hAnsi="Calibri"/>
          <w:b/>
          <w:bCs/>
          <w:sz w:val="28"/>
          <w:szCs w:val="28"/>
          <w:lang w:val="fr-FR"/>
          <w:rPrChange w:id="0" w:author="Author1">
            <w:rPr>
              <w:sz w:val="28"/>
              <w:b/>
              <w:szCs w:val="28"/>
              <w:bCs/>
            </w:rPr>
          </w:rPrChange>
        </w:rPr>
        <w:t xml:space="preserve"> </w:t>
      </w:r>
      <w:r>
        <w:rPr>
          <w:rFonts w:cs="Calibri" w:ascii="Calibri" w:hAnsi="Calibri"/>
          <w:b/>
          <w:bCs/>
          <w:sz w:val="28"/>
          <w:szCs w:val="28"/>
          <w:lang w:val="fr-FR"/>
          <w:rPrChange w:id="0" w:author="Author1">
            <w:rPr>
              <w:sz w:val="28"/>
              <w:b/>
              <w:szCs w:val="28"/>
              <w:bCs/>
            </w:rPr>
          </w:rPrChange>
        </w:rPr>
        <w:t>PREFECTURE DE LOT ET GARONNE</w:t>
      </w:r>
    </w:p>
    <w:p>
      <w:pPr>
        <w:pStyle w:val="Header"/>
        <w:tabs>
          <w:tab w:val="left" w:pos="851" w:leader="none"/>
          <w:tab w:val="center" w:pos="4536" w:leader="none"/>
          <w:tab w:val="right" w:pos="9072" w:leader="none"/>
        </w:tabs>
        <w:spacing w:before="0" w:after="0"/>
        <w:rPr>
          <w:rFonts w:ascii="Calibri" w:hAnsi="Calibri" w:cs="Calibri"/>
          <w:b/>
          <w:bCs/>
          <w:sz w:val="28"/>
          <w:szCs w:val="28"/>
          <w:lang w:val="fr-FR"/>
        </w:rPr>
      </w:pPr>
      <w:r>
        <w:rPr>
          <w:rFonts w:cs="Calibri" w:ascii="Calibri" w:hAnsi="Calibri"/>
          <w:b/>
          <w:bCs/>
          <w:sz w:val="28"/>
          <w:szCs w:val="28"/>
          <w:lang w:val="fr-FR"/>
          <w:rPrChange w:id="0" w:author="Author1">
            <w:rPr>
              <w:sz w:val="28"/>
              <w:b/>
              <w:szCs w:val="28"/>
              <w:bCs/>
            </w:rPr>
          </w:rPrChange>
        </w:rPr>
        <w:t>Secrétariat Général Commun Départemental</w:t>
      </w:r>
    </w:p>
    <w:p>
      <w:pPr>
        <w:pStyle w:val="Header"/>
        <w:tabs>
          <w:tab w:val="left" w:pos="851" w:leader="none"/>
          <w:tab w:val="center" w:pos="4536" w:leader="none"/>
          <w:tab w:val="right" w:pos="9072" w:leader="none"/>
        </w:tabs>
        <w:spacing w:before="0" w:after="0"/>
        <w:rPr>
          <w:rFonts w:ascii="Calibri" w:hAnsi="Calibri" w:cs="Calibri"/>
          <w:b/>
          <w:bCs/>
          <w:sz w:val="28"/>
          <w:szCs w:val="28"/>
          <w:lang w:val="fr-FR"/>
        </w:rPr>
      </w:pPr>
      <w:r>
        <w:rPr>
          <w:rFonts w:cs="Calibri" w:ascii="Calibri" w:hAnsi="Calibri"/>
          <w:b/>
          <w:bCs/>
          <w:sz w:val="28"/>
          <w:szCs w:val="28"/>
          <w:lang w:val="fr-FR"/>
          <w:rPrChange w:id="0" w:author="Author1">
            <w:rPr>
              <w:sz w:val="28"/>
              <w:b/>
              <w:szCs w:val="28"/>
              <w:bCs/>
            </w:rPr>
          </w:rPrChange>
        </w:rPr>
        <w:t>Place de Verdun</w:t>
      </w:r>
    </w:p>
    <w:p>
      <w:pPr>
        <w:pStyle w:val="Header"/>
        <w:spacing w:before="0" w:after="0"/>
        <w:rPr>
          <w:lang w:val="fr-FR"/>
        </w:rPr>
      </w:pPr>
      <w:r>
        <w:rPr>
          <w:rFonts w:cs="Calibri" w:ascii="Calibri" w:hAnsi="Calibri"/>
          <w:b/>
          <w:bCs/>
          <w:sz w:val="28"/>
          <w:szCs w:val="28"/>
          <w:lang w:val="fr-FR"/>
          <w:rPrChange w:id="0" w:author="Author1">
            <w:rPr>
              <w:sz w:val="28"/>
              <w:b/>
              <w:szCs w:val="28"/>
              <w:bCs/>
            </w:rPr>
          </w:rPrChange>
        </w:rPr>
        <w:t>47923 AGEN Cedex 9</w:t>
      </w:r>
    </w:p>
    <w:p>
      <w:pPr>
        <w:pStyle w:val="Normal"/>
        <w:tabs>
          <w:tab w:val="clear" w:pos="708"/>
          <w:tab w:val="left" w:pos="9356" w:leader="dot"/>
        </w:tabs>
        <w:rPr>
          <w:rFonts w:eastAsia="Times New Roman" w:cs="Times New Roman"/>
          <w:lang w:val="fr-FR" w:eastAsia="fr-FR"/>
        </w:rPr>
      </w:pPr>
      <w:r>
        <w:rPr>
          <w:rFonts w:eastAsia="Times New Roman" w:cs="Times New Roman"/>
          <w:lang w:val="fr-FR" w:eastAsia="fr-FR"/>
          <w:rPrChange w:id="0" w:author="Author1"/>
        </w:rPr>
        <w:rPrChange w:id="0" w:author="Author1"/>
      </w:r>
    </w:p>
    <w:p>
      <w:pPr>
        <w:pStyle w:val="Normal"/>
        <w:tabs>
          <w:tab w:val="clear" w:pos="708"/>
          <w:tab w:val="left" w:pos="9356" w:leader="dot"/>
        </w:tabs>
        <w:rPr>
          <w:rFonts w:ascii="Calibri" w:hAnsi="Calibri" w:cs="Calibri"/>
          <w:b/>
          <w:bCs/>
          <w:sz w:val="28"/>
          <w:szCs w:val="28"/>
          <w:lang w:val="fr-FR"/>
        </w:rPr>
      </w:pPr>
      <w:r>
        <w:rPr>
          <w:rFonts w:eastAsia="Times New Roman" w:cs="Times New Roman"/>
          <w:b/>
          <w:bCs/>
          <w:u w:val="single"/>
          <w:lang w:val="fr-FR" w:eastAsia="fr-FR"/>
          <w:rPrChange w:id="0" w:author="Author1">
            <w:rPr>
              <w:u w:val="single"/>
              <w:b/>
              <w:bCs/>
            </w:rPr>
          </w:rPrChange>
        </w:rPr>
        <w:t xml:space="preserve">OPERATION : </w:t>
      </w:r>
      <w:r>
        <w:rPr>
          <w:rFonts w:cs="Calibri" w:ascii="Calibri" w:hAnsi="Calibri"/>
          <w:b/>
          <w:bCs/>
          <w:sz w:val="28"/>
          <w:szCs w:val="28"/>
          <w:lang w:val="fr-FR"/>
          <w:rPrChange w:id="0" w:author="Author1">
            <w:rPr>
              <w:sz w:val="28"/>
              <w:b/>
              <w:szCs w:val="28"/>
              <w:bCs/>
            </w:rPr>
          </w:rPrChange>
        </w:rPr>
        <w:t>02533-08</w:t>
      </w:r>
      <w:bookmarkEnd w:id="0"/>
    </w:p>
    <w:p>
      <w:pPr>
        <w:pStyle w:val="Normal"/>
        <w:tabs>
          <w:tab w:val="clear" w:pos="708"/>
          <w:tab w:val="left" w:pos="9356" w:leader="dot"/>
        </w:tabs>
        <w:rPr>
          <w:rFonts w:ascii="Calibri" w:hAnsi="Calibri" w:cs="Calibri"/>
          <w:b/>
          <w:bCs/>
          <w:sz w:val="28"/>
          <w:szCs w:val="28"/>
          <w:lang w:val="fr-FR"/>
        </w:rPr>
      </w:pPr>
      <w:r>
        <w:rPr>
          <w:rFonts w:eastAsia="Times New Roman" w:cs="Times New Roman"/>
          <w:b/>
          <w:bCs/>
          <w:u w:val="single"/>
          <w:lang w:val="fr-FR" w:eastAsia="fr-FR"/>
          <w:rPrChange w:id="0" w:author="Author1">
            <w:rPr>
              <w:u w:val="single"/>
              <w:b/>
              <w:bCs/>
            </w:rPr>
          </w:rPrChange>
        </w:rPr>
        <w:t xml:space="preserve">N° DE MARCHE : </w:t>
      </w:r>
      <w:del w:id="11" w:author="Author2">
        <w:r>
          <w:rPr>
            <w:rFonts w:cs="Calibri" w:ascii="Calibri" w:hAnsi="Calibri"/>
            <w:b/>
            <w:bCs/>
            <w:sz w:val="28"/>
            <w:szCs w:val="28"/>
            <w:lang w:val="fr-FR"/>
          </w:rPr>
          <w:delText>2025/…………………..</w:delText>
        </w:r>
      </w:del>
      <w:ins w:id="12" w:author="Author2">
        <w:r>
          <w:rPr>
            <w:rFonts w:cs="Calibri" w:ascii="Calibri" w:hAnsi="Calibri"/>
            <w:b/>
            <w:bCs/>
            <w:sz w:val="28"/>
            <w:szCs w:val="28"/>
            <w:lang w:val="fr-FR"/>
          </w:rPr>
          <w:t>2026-DDT47-CASTELCULIER</w:t>
        </w:r>
      </w:ins>
    </w:p>
    <w:p>
      <w:pPr>
        <w:pStyle w:val="Normal"/>
        <w:tabs>
          <w:tab w:val="clear" w:pos="708"/>
          <w:tab w:val="right" w:pos="9498" w:leader="none"/>
        </w:tabs>
        <w:spacing w:lineRule="auto" w:line="192"/>
        <w:rPr>
          <w:rFonts w:eastAsia="Calibri"/>
          <w:caps/>
          <w:sz w:val="24"/>
          <w:lang w:val="fr-FR"/>
        </w:rPr>
      </w:pPr>
      <w:r>
        <w:rPr>
          <w:rFonts w:eastAsia="Calibri"/>
          <w:caps/>
          <w:sz w:val="24"/>
          <w:lang w:val="fr-FR"/>
          <w:rPrChange w:id="0" w:author="Author1">
            <w:rPr>
              <w:caps/>
              <w:sz w:val="24"/>
            </w:rPr>
          </w:rPrChange>
        </w:rPr>
        <w:tab/>
      </w:r>
    </w:p>
    <w:p>
      <w:pPr>
        <w:pStyle w:val="Normal"/>
        <w:jc w:val="center"/>
        <w:rPr>
          <w:rFonts w:eastAsia="Times New Roman"/>
          <w:bCs/>
          <w:caps/>
          <w:color w:themeColor="accent1" w:val="7A868D"/>
          <w:lang w:val="fr-FR" w:eastAsia="fr-FR"/>
        </w:rPr>
      </w:pPr>
      <w:r>
        <w:rPr>
          <w:rFonts w:eastAsia="Times New Roman"/>
          <w:bCs/>
          <w:caps/>
          <w:color w:themeColor="accent1" w:val="7A868D"/>
          <w:lang w:val="fr-FR" w:eastAsia="fr-FR"/>
          <w:rPrChange w:id="0" w:author="Author1">
            <w:rPr>
              <w:caps/>
              <w:bCs/>
            </w:rPr>
          </w:rPrChange>
        </w:rPr>
        <w:t>MARCHE DE CONCEPTION-REALISATION</w:t>
      </w:r>
    </w:p>
    <w:p>
      <w:pPr>
        <w:pStyle w:val="Normal"/>
        <w:jc w:val="center"/>
        <w:rPr>
          <w:rFonts w:eastAsia="Times New Roman"/>
          <w:bCs/>
          <w:caps/>
          <w:color w:themeColor="accent1" w:val="7A868D"/>
          <w:lang w:val="fr-FR" w:eastAsia="fr-FR"/>
        </w:rPr>
      </w:pPr>
      <w:r>
        <w:rPr>
          <w:rFonts w:eastAsia="Times New Roman"/>
          <w:bCs/>
          <w:caps/>
          <w:color w:themeColor="accent1" w:val="7A868D"/>
          <w:lang w:val="fr-FR" w:eastAsia="fr-FR"/>
          <w:rPrChange w:id="0" w:author="Author1">
            <w:rPr>
              <w:caps/>
              <w:bCs/>
            </w:rPr>
          </w:rPrChange>
        </w:rPr>
        <w:t>ACTE D’ENGAGEMENT</w:t>
      </w:r>
    </w:p>
    <w:p>
      <w:pPr>
        <w:pStyle w:val="Normal"/>
        <w:spacing w:before="320" w:after="160"/>
        <w:jc w:val="center"/>
        <w:rPr>
          <w:rFonts w:eastAsia="Times New Roman"/>
          <w:b/>
          <w:color w:val="0070C0"/>
          <w:sz w:val="28"/>
          <w:szCs w:val="28"/>
          <w:lang w:val="fr-FR" w:eastAsia="fr-FR"/>
        </w:rPr>
      </w:pPr>
      <w:r>
        <w:rPr>
          <w:rFonts w:eastAsia="Times New Roman"/>
          <w:b/>
          <w:szCs w:val="18"/>
          <w:u w:val="single"/>
          <w:lang w:val="fr-FR" w:eastAsia="fr-FR"/>
          <w:rPrChange w:id="0" w:author="Author1">
            <w:rPr>
              <w:u w:val="single"/>
              <w:b/>
              <w:szCs w:val="18"/>
            </w:rPr>
          </w:rPrChange>
        </w:rPr>
        <w:t>OBJET DU MARCHE</w:t>
      </w:r>
      <w:r>
        <w:rPr>
          <w:rFonts w:eastAsia="Times New Roman"/>
          <w:bCs/>
          <w:szCs w:val="18"/>
          <w:lang w:val="fr-FR" w:eastAsia="fr-FR"/>
          <w:rPrChange w:id="0" w:author="Author1">
            <w:rPr>
              <w:szCs w:val="18"/>
              <w:bCs/>
            </w:rPr>
          </w:rPrChange>
        </w:rPr>
        <w:t xml:space="preserve"> : </w:t>
      </w:r>
      <w:r>
        <w:rPr>
          <w:rFonts w:eastAsia="Times New Roman"/>
          <w:b/>
          <w:color w:val="0070C0"/>
          <w:sz w:val="28"/>
          <w:szCs w:val="28"/>
          <w:lang w:val="fr-FR" w:eastAsia="fr-FR"/>
          <w:rPrChange w:id="0" w:author="Author1">
            <w:rPr>
              <w:sz w:val="28"/>
              <w:b/>
              <w:szCs w:val="28"/>
            </w:rPr>
          </w:rPrChange>
        </w:rPr>
        <w:t xml:space="preserve">Marché de conception-réalisation pour </w:t>
      </w:r>
      <w:bookmarkStart w:id="1" w:name="_Hlk213245645"/>
      <w:r>
        <w:rPr>
          <w:rFonts w:eastAsia="Times New Roman"/>
          <w:b/>
          <w:color w:val="0070C0"/>
          <w:sz w:val="28"/>
          <w:szCs w:val="28"/>
          <w:lang w:val="fr-FR" w:eastAsia="fr-FR"/>
          <w:rPrChange w:id="0" w:author="Author1">
            <w:rPr>
              <w:sz w:val="28"/>
              <w:b/>
              <w:szCs w:val="28"/>
            </w:rPr>
          </w:rPrChange>
        </w:rPr>
        <w:t>la réalisation d’un bâtiment modulaire à usage d’accueil du candidat aux épreuves pratiques du permis de conduire Poids Lourds et motos.</w:t>
      </w:r>
      <w:bookmarkEnd w:id="1"/>
    </w:p>
    <w:p>
      <w:pPr>
        <w:pStyle w:val="Normal"/>
        <w:spacing w:lineRule="auto" w:line="192"/>
        <w:rPr>
          <w:rFonts w:eastAsia="Calibri" w:cs="Arial"/>
          <w:sz w:val="24"/>
          <w:lang w:val="fr-FR"/>
        </w:rPr>
      </w:pPr>
      <w:r>
        <w:rPr>
          <w:rFonts w:eastAsia="Calibri" w:cs="Arial"/>
          <w:sz w:val="24"/>
          <w:lang w:val="fr-FR"/>
          <w:rPrChange w:id="0" w:author="Author1"/>
        </w:rPr>
        <w:rPrChange w:id="0" w:author="Author1"/>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bCs/>
          <w:sz w:val="18"/>
          <w:lang w:val="fr-FR"/>
          <w:rPrChange w:id="0" w:author="Author1">
            <w:rPr>
              <w:sz w:val="18"/>
              <w:bCs/>
            </w:rPr>
          </w:rPrChange>
        </w:rPr>
        <w:t>Assistant à maître d’ouvrage</w:t>
      </w:r>
      <w:r>
        <w:rPr>
          <w:rFonts w:eastAsia="Calibri" w:cs="Arial"/>
          <w:sz w:val="18"/>
          <w:lang w:val="fr-FR"/>
          <w:rPrChange w:id="0" w:author="Author1">
            <w:rPr>
              <w:sz w:val="18"/>
            </w:rPr>
          </w:rPrChange>
        </w:rPr>
        <w:t> : SEM 47</w:t>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bookmarkStart w:id="2" w:name="_Hlk213245737"/>
      <w:r>
        <w:rPr>
          <w:rFonts w:eastAsia="Calibri" w:cs="Arial"/>
          <w:sz w:val="18"/>
          <w:lang w:val="fr-FR"/>
          <w:rPrChange w:id="0" w:author="Author1">
            <w:rPr>
              <w:sz w:val="18"/>
            </w:rPr>
          </w:rPrChange>
        </w:rPr>
        <w:t>Adresse : 6 Bis Boulevard Scaliger – 47000 AGEN</w:t>
      </w:r>
      <w:bookmarkEnd w:id="2"/>
    </w:p>
    <w:p>
      <w:pPr>
        <w:pStyle w:val="Normal"/>
        <w:spacing w:lineRule="auto" w:line="192"/>
        <w:rPr>
          <w:rFonts w:eastAsia="Calibri" w:cs="Arial"/>
          <w:sz w:val="24"/>
          <w:lang w:val="fr-FR"/>
        </w:rPr>
      </w:pPr>
      <w:r>
        <w:rPr>
          <w:rFonts w:eastAsia="Calibri" w:cs="Arial"/>
          <w:sz w:val="24"/>
          <w:lang w:val="fr-FR"/>
          <w:rPrChange w:id="0" w:author="Author1"/>
        </w:rPr>
        <w:rPrChange w:id="0" w:author="Author1"/>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sz w:val="18"/>
            </w:rPr>
          </w:rPrChange>
        </w:rPr>
        <w:t xml:space="preserve">Personne habilitée à donner les renseignements prévus à l’article R.2191-60 du code de la commande publique : </w:t>
      </w:r>
      <w:del w:id="26" w:author="Author2">
        <w:r>
          <w:rPr>
            <w:rFonts w:eastAsia="Calibri" w:cs="Arial"/>
            <w:sz w:val="18"/>
            <w:lang w:val="fr-FR"/>
          </w:rPr>
          <w:delText>Mme Christine CARBALLO – Chef du service Risques et Sécurité</w:delText>
          <w:tab/>
        </w:r>
      </w:del>
      <w:ins w:id="27" w:author="Author2">
        <w:r>
          <w:rPr>
            <w:rFonts w:eastAsia="Calibri" w:cs="Arial"/>
            <w:sz w:val="18"/>
            <w:lang w:val="fr-FR"/>
          </w:rPr>
          <w:t xml:space="preserve"> M. Christophe CARPY – </w:t>
        </w:r>
      </w:ins>
      <w:ins w:id="28" w:author="Author2">
        <w:r>
          <w:rPr>
            <w:rFonts w:eastAsia="Calibri" w:cs="Arial"/>
            <w:sz w:val="18"/>
            <w:shd w:fill="auto" w:val="clear"/>
            <w:lang w:val="fr-FR"/>
          </w:rPr>
          <w:t>R</w:t>
        </w:r>
      </w:ins>
      <w:ins w:id="29" w:author="Author2">
        <w:r>
          <w:rPr>
            <w:rFonts w:eastAsia="Times New Roman" w:cs="Arial"/>
            <w:sz w:val="18"/>
            <w:shd w:fill="auto" w:val="clear"/>
            <w:lang w:val="fr-FR" w:eastAsia="fr-FR"/>
          </w:rPr>
          <w:t>esponsable de l’Unité Education et Sécurité Routières</w:t>
        </w:r>
      </w:ins>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sz w:val="18"/>
            </w:rPr>
          </w:rPrChange>
        </w:rPr>
        <w:t>Copie de l’original, délivrée en unique exemplaire pour être remis à l’établissement de crédit en cas de cession de créances ou de nantissement dans les conditions de l’article R.2191-46 du code de la commande publique.</w:t>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rPrChange w:id="0" w:author="Author1"/>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sz w:val="18"/>
            </w:rPr>
          </w:rPrChange>
        </w:rPr>
        <w:t>Date ………………………. Signature ………………………………………………………………………</w:t>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rPrChange w:id="0" w:author="Author1"/>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sz w:val="18"/>
            </w:rPr>
          </w:rPrChange>
        </w:rPr>
        <w:t>L'exemplaire unique pourra être remplacé au gré du maître d'ouvrage par le certificat de cessibilité.</w:t>
      </w:r>
    </w:p>
    <w:p>
      <w:pPr>
        <w:pStyle w:val="Normal"/>
        <w:tabs>
          <w:tab w:val="clear" w:pos="708"/>
          <w:tab w:val="left" w:pos="9356" w:leader="dot"/>
        </w:tabs>
        <w:rPr>
          <w:rFonts w:eastAsia="Times New Roman"/>
          <w:lang w:val="fr-FR" w:eastAsia="fr-FR"/>
        </w:rPr>
      </w:pPr>
      <w:r>
        <w:rPr>
          <w:rFonts w:eastAsia="Times New Roman"/>
          <w:lang w:val="fr-FR" w:eastAsia="fr-FR"/>
          <w:rPrChange w:id="0" w:author="Author1"/>
        </w:rPr>
        <w:rPrChange w:id="0" w:author="Author1"/>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sz w:val="18"/>
            </w:rPr>
          </w:rPrChange>
        </w:rPr>
        <w:t>Comptable assignataire : Mr le Directeur Régional des finances publiques de la Nouvelle-Aquitaine et du Département de la Gironde</w:t>
      </w:r>
    </w:p>
    <w:p>
      <w:pPr>
        <w:pStyle w:val="Normal"/>
        <w:keepNext w:val="true"/>
        <w:pBdr>
          <w:top w:val="single" w:sz="4" w:space="1" w:color="000000"/>
          <w:left w:val="single" w:sz="4" w:space="4" w:color="000000"/>
          <w:bottom w:val="single" w:sz="4" w:space="1" w:color="000000"/>
          <w:right w:val="single" w:sz="4" w:space="4" w:color="000000"/>
        </w:pBdr>
        <w:shd w:val="clear" w:color="auto" w:fill="FFFFFF"/>
        <w:rPr>
          <w:rFonts w:eastAsia="Calibri" w:cs="Arial"/>
          <w:sz w:val="18"/>
          <w:lang w:val="fr-FR"/>
        </w:rPr>
      </w:pPr>
      <w:r>
        <w:rPr>
          <w:rFonts w:eastAsia="Calibri" w:cs="Arial"/>
          <w:sz w:val="18"/>
          <w:lang w:val="fr-FR"/>
          <w:rPrChange w:id="0" w:author="Author1">
            <w:rPr>
              <w:sz w:val="18"/>
            </w:rPr>
          </w:rPrChange>
        </w:rPr>
        <w:t xml:space="preserve">Les cessions de créance doivent être notifiées ou les nantissements signifiés à l’organisme désigné ci-dessus </w:t>
      </w:r>
    </w:p>
    <w:p>
      <w:pPr>
        <w:pStyle w:val="Normal"/>
        <w:tabs>
          <w:tab w:val="clear" w:pos="708"/>
          <w:tab w:val="left" w:pos="1560" w:leader="none"/>
          <w:tab w:val="right" w:pos="5387" w:leader="dot"/>
          <w:tab w:val="left" w:pos="5670" w:leader="none"/>
          <w:tab w:val="left" w:pos="9072" w:leader="dot"/>
          <w:tab w:val="right" w:pos="9923" w:leader="dot"/>
        </w:tabs>
        <w:spacing w:lineRule="auto" w:line="192"/>
        <w:rPr>
          <w:rFonts w:eastAsia="Calibri" w:cs="Arial"/>
          <w:sz w:val="24"/>
          <w:lang w:val="fr-FR"/>
        </w:rPr>
      </w:pPr>
      <w:r>
        <w:rPr>
          <w:rFonts w:eastAsia="Calibri" w:cs="Arial"/>
          <w:sz w:val="24"/>
          <w:lang w:val="fr-FR"/>
          <w:rPrChange w:id="0" w:author="Author1"/>
        </w:rPr>
        <w:rPrChange w:id="0" w:author="Author1"/>
      </w:r>
      <w:r>
        <w:br w:type="page"/>
      </w:r>
    </w:p>
    <w:p>
      <w:pPr>
        <w:pStyle w:val="Normal"/>
        <w:spacing w:before="0" w:after="160"/>
        <w:jc w:val="center"/>
        <w:rPr>
          <w:caps/>
          <w:color w:themeColor="accent1" w:val="7A868D"/>
        </w:rPr>
      </w:pPr>
      <w:r>
        <w:rPr>
          <w:caps/>
          <w:color w:themeColor="accent1" w:val="7A868D"/>
        </w:rPr>
        <w:t>sommaire</w:t>
      </w:r>
    </w:p>
    <w:p>
      <w:pPr>
        <w:pStyle w:val="Normal"/>
        <w:jc w:val="center"/>
        <w:rPr>
          <w:color w:themeColor="accent1" w:val="7A868D"/>
          <w:szCs w:val="18"/>
        </w:rPr>
      </w:pPr>
      <w:r>
        <w:rPr>
          <w:color w:themeColor="accent1" w:val="7A868D"/>
          <w:szCs w:val="18"/>
        </w:rPr>
      </w:r>
    </w:p>
    <w:sdt>
      <w:sdtPr>
        <w:docPartObj>
          <w:docPartGallery w:val="Table of Contents"/>
          <w:docPartUnique w:val="true"/>
        </w:docPartObj>
      </w:sdtPr>
      <w:sdtContent>
        <w:p>
          <w:pPr>
            <w:pStyle w:val="TOC1"/>
            <w:pPrChange w:id="0" w:author="Author1">
              <w:pPr>
                <w:pStyle w:val="TOC1"/>
                <w:spacing w:before="120" w:after="0"/>
              </w:pPr>
            </w:pPrChange>
            <w:rPr>
              <w:rFonts w:eastAsia="" w:eastAsiaTheme="minorEastAsia"/>
              <w:sz w:val="24"/>
              <w:szCs w:val="24"/>
              <w:lang w:eastAsia="fr-FR"/>
            </w:rPr>
          </w:pPr>
          <w:r>
            <w:fldChar w:fldCharType="begin"/>
          </w:r>
          <w:r>
            <w:rPr>
              <w:webHidden/>
              <w:rStyle w:val="Sautdindex"/>
              <w:vanish w:val="false"/>
              <w:lang w:eastAsia="fr-FR"/>
            </w:rPr>
            <w:instrText xml:space="preserve"> TOC \z \t "01 - TITRE 1,1,02 - TITRE 2,2" \h</w:instrText>
          </w:r>
          <w:r>
            <w:rPr>
              <w:webHidden/>
              <w:rStyle w:val="Sautdindex"/>
              <w:vanish w:val="false"/>
              <w:lang w:eastAsia="fr-FR"/>
            </w:rPr>
            <w:fldChar w:fldCharType="separate"/>
          </w:r>
          <w:hyperlink w:anchor="_Toc219914256">
            <w:r>
              <w:rPr>
                <w:webHidden/>
                <w:rStyle w:val="Sautdindex"/>
                <w:vanish w:val="false"/>
                <w:lang w:eastAsia="fr-FR"/>
              </w:rPr>
              <w:t>1. CONTRACTANTS GROUPES</w:t>
            </w:r>
            <w:r>
              <w:rPr>
                <w:webHidden/>
              </w:rPr>
              <w:fldChar w:fldCharType="begin"/>
            </w:r>
            <w:r>
              <w:rPr>
                <w:webHidden/>
              </w:rPr>
              <w:instrText xml:space="preserve">PAGEREF _Toc219914256 \h</w:instrText>
            </w:r>
            <w:r>
              <w:rPr>
                <w:webHidden/>
              </w:rPr>
              <w:fldChar w:fldCharType="separate"/>
            </w:r>
            <w:r>
              <w:rPr>
                <w:rStyle w:val="Sautdindex"/>
                <w:vanish w:val="false"/>
              </w:rPr>
              <w:tab/>
              <w:t>3</w:t>
            </w:r>
            <w:r>
              <w:rPr>
                <w:webHidden/>
              </w:rPr>
              <w:fldChar w:fldCharType="end"/>
            </w:r>
          </w:hyperlink>
        </w:p>
        <w:p>
          <w:pPr>
            <w:pStyle w:val="TOC1"/>
            <w:pPrChange w:id="0" w:author="Author1">
              <w:pPr>
                <w:pStyle w:val="TOC1"/>
                <w:spacing w:before="120" w:after="0"/>
              </w:pPr>
            </w:pPrChange>
            <w:rPr>
              <w:rFonts w:eastAsia="" w:eastAsiaTheme="minorEastAsia"/>
              <w:sz w:val="24"/>
              <w:szCs w:val="24"/>
              <w:lang w:eastAsia="fr-FR"/>
            </w:rPr>
          </w:pPr>
          <w:hyperlink w:anchor="_Toc219914257">
            <w:r>
              <w:rPr>
                <w:webHidden/>
                <w:rStyle w:val="Sautdindex"/>
                <w:vanish w:val="false"/>
                <w:lang w:eastAsia="fr-FR"/>
              </w:rPr>
              <w:t>2. OBJET - INTERVENANTS</w:t>
            </w:r>
            <w:r>
              <w:rPr>
                <w:rStyle w:val="Sautdindex"/>
                <w:vanish w:val="false"/>
              </w:rPr>
              <w:tab/>
            </w:r>
            <w:ins w:id="39" w:author="Author1">
              <w:r>
                <w:rPr>
                  <w:rStyle w:val="Sautdindex"/>
                  <w:vanish w:val="false"/>
                </w:rPr>
                <w:t>6</w:t>
              </w:r>
            </w:ins>
            <w:del w:id="40" w:author="Author1">
              <w:r>
                <w:rPr>
                  <w:webHidden/>
                </w:rPr>
                <w:fldChar w:fldCharType="begin"/>
              </w:r>
              <w:r>
                <w:rPr>
                  <w:webHidden/>
                </w:rPr>
                <w:delInstrText xml:space="preserve">PAGEREF _Toc219914257 \h</w:delInstrText>
              </w:r>
              <w:r>
                <w:rPr>
                  <w:webHidden/>
                </w:rPr>
                <w:fldChar w:fldCharType="separate"/>
              </w:r>
              <w:r>
                <w:rPr>
                  <w:rStyle w:val="Sautdindex"/>
                  <w:vanish w:val="false"/>
                </w:rPr>
                <w:delText>6</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58">
            <w:r>
              <w:rPr>
                <w:webHidden/>
                <w:rStyle w:val="Sautdindex"/>
                <w:vanish w:val="false"/>
                <w:lang w:eastAsia="fr-FR"/>
              </w:rPr>
              <w:t>2.1 Objet du marché</w:t>
            </w:r>
            <w:r>
              <w:rPr>
                <w:rStyle w:val="Sautdindex"/>
                <w:vanish w:val="false"/>
              </w:rPr>
              <w:tab/>
            </w:r>
            <w:ins w:id="41" w:author="Author1">
              <w:r>
                <w:rPr>
                  <w:rStyle w:val="Sautdindex"/>
                  <w:vanish w:val="false"/>
                </w:rPr>
                <w:t>6</w:t>
              </w:r>
            </w:ins>
            <w:del w:id="42" w:author="Author1">
              <w:r>
                <w:rPr>
                  <w:webHidden/>
                </w:rPr>
                <w:fldChar w:fldCharType="begin"/>
              </w:r>
              <w:r>
                <w:rPr>
                  <w:webHidden/>
                </w:rPr>
                <w:delInstrText xml:space="preserve">PAGEREF _Toc219914258 \h</w:delInstrText>
              </w:r>
              <w:r>
                <w:rPr>
                  <w:webHidden/>
                </w:rPr>
                <w:fldChar w:fldCharType="separate"/>
              </w:r>
              <w:r>
                <w:rPr>
                  <w:rStyle w:val="Sautdindex"/>
                  <w:vanish w:val="false"/>
                </w:rPr>
                <w:delText>6</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59">
            <w:r>
              <w:rPr>
                <w:webHidden/>
                <w:rStyle w:val="Sautdindex"/>
                <w:vanish w:val="false"/>
                <w:lang w:eastAsia="fr-FR"/>
              </w:rPr>
              <w:t>2.2 Autres intervenants dans l’opération</w:t>
            </w:r>
            <w:r>
              <w:rPr>
                <w:rStyle w:val="Sautdindex"/>
                <w:vanish w:val="false"/>
              </w:rPr>
              <w:tab/>
            </w:r>
            <w:ins w:id="43" w:author="Author1">
              <w:r>
                <w:rPr>
                  <w:rStyle w:val="Sautdindex"/>
                  <w:vanish w:val="false"/>
                </w:rPr>
                <w:t>6</w:t>
              </w:r>
            </w:ins>
            <w:del w:id="44" w:author="Author1">
              <w:r>
                <w:rPr>
                  <w:webHidden/>
                </w:rPr>
                <w:fldChar w:fldCharType="begin"/>
              </w:r>
              <w:r>
                <w:rPr>
                  <w:webHidden/>
                </w:rPr>
                <w:delInstrText xml:space="preserve">PAGEREF _Toc219914259 \h</w:delInstrText>
              </w:r>
              <w:r>
                <w:rPr>
                  <w:webHidden/>
                </w:rPr>
                <w:fldChar w:fldCharType="separate"/>
              </w:r>
              <w:r>
                <w:rPr>
                  <w:rStyle w:val="Sautdindex"/>
                  <w:vanish w:val="false"/>
                </w:rPr>
                <w:delText>6</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60">
            <w:r>
              <w:rPr>
                <w:webHidden/>
                <w:rStyle w:val="Sautdindex"/>
                <w:vanish w:val="false"/>
                <w:lang w:eastAsia="fr-FR"/>
              </w:rPr>
              <w:t>2.3 Modalités de collaboration du titulaire avec les autres  intervenants</w:t>
            </w:r>
            <w:r>
              <w:rPr>
                <w:rStyle w:val="Sautdindex"/>
                <w:vanish w:val="false"/>
              </w:rPr>
              <w:tab/>
            </w:r>
            <w:ins w:id="45" w:author="Author1">
              <w:r>
                <w:rPr>
                  <w:rStyle w:val="Sautdindex"/>
                  <w:vanish w:val="false"/>
                </w:rPr>
                <w:t>6</w:t>
              </w:r>
            </w:ins>
            <w:del w:id="46" w:author="Author1">
              <w:r>
                <w:rPr>
                  <w:webHidden/>
                </w:rPr>
                <w:fldChar w:fldCharType="begin"/>
              </w:r>
              <w:r>
                <w:rPr>
                  <w:webHidden/>
                </w:rPr>
                <w:delInstrText xml:space="preserve">PAGEREF _Toc219914260 \h</w:delInstrText>
              </w:r>
              <w:r>
                <w:rPr>
                  <w:webHidden/>
                </w:rPr>
                <w:fldChar w:fldCharType="separate"/>
              </w:r>
              <w:r>
                <w:rPr>
                  <w:rStyle w:val="Sautdindex"/>
                  <w:vanish w:val="false"/>
                </w:rPr>
                <w:delText>7</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61">
            <w:r>
              <w:rPr>
                <w:webHidden/>
                <w:rStyle w:val="Sautdindex"/>
                <w:vanish w:val="false"/>
                <w:lang w:eastAsia="fr-FR"/>
              </w:rPr>
              <w:t>2.4 Engagement de confier une part de l’execution du marche à des PME et à des artisans</w:t>
            </w:r>
            <w:r>
              <w:rPr>
                <w:rStyle w:val="Sautdindex"/>
                <w:vanish w:val="false"/>
              </w:rPr>
              <w:tab/>
            </w:r>
            <w:ins w:id="47" w:author="Author1">
              <w:r>
                <w:rPr>
                  <w:rStyle w:val="Sautdindex"/>
                  <w:vanish w:val="false"/>
                </w:rPr>
                <w:t>6</w:t>
              </w:r>
            </w:ins>
            <w:del w:id="48" w:author="Author1">
              <w:r>
                <w:rPr>
                  <w:webHidden/>
                </w:rPr>
                <w:fldChar w:fldCharType="begin"/>
              </w:r>
              <w:r>
                <w:rPr>
                  <w:webHidden/>
                </w:rPr>
                <w:delInstrText xml:space="preserve">PAGEREF _Toc219914261 \h</w:delInstrText>
              </w:r>
              <w:r>
                <w:rPr>
                  <w:webHidden/>
                </w:rPr>
                <w:fldChar w:fldCharType="separate"/>
              </w:r>
              <w:r>
                <w:rPr>
                  <w:rStyle w:val="Sautdindex"/>
                  <w:vanish w:val="false"/>
                </w:rPr>
                <w:delText>7</w:delText>
              </w:r>
            </w:del>
            <w:r>
              <w:rPr>
                <w:webHidden/>
              </w:rPr>
              <w:fldChar w:fldCharType="end"/>
            </w:r>
          </w:hyperlink>
        </w:p>
        <w:p>
          <w:pPr>
            <w:pStyle w:val="TOC1"/>
            <w:pPrChange w:id="0" w:author="Author1">
              <w:pPr>
                <w:pStyle w:val="TOC1"/>
                <w:spacing w:before="120" w:after="0"/>
              </w:pPr>
            </w:pPrChange>
            <w:rPr>
              <w:rFonts w:eastAsia="" w:eastAsiaTheme="minorEastAsia"/>
              <w:sz w:val="24"/>
              <w:szCs w:val="24"/>
              <w:lang w:eastAsia="fr-FR"/>
            </w:rPr>
          </w:pPr>
          <w:hyperlink w:anchor="_Toc219914262">
            <w:r>
              <w:rPr>
                <w:webHidden/>
                <w:rStyle w:val="Sautdindex"/>
                <w:vanish w:val="false"/>
                <w:lang w:eastAsia="fr-FR"/>
              </w:rPr>
              <w:t>3. DUREE DU MARCHE ET RECONDUCTION</w:t>
            </w:r>
            <w:r>
              <w:rPr>
                <w:rStyle w:val="Sautdindex"/>
                <w:vanish w:val="false"/>
              </w:rPr>
              <w:tab/>
            </w:r>
            <w:ins w:id="49" w:author="Author1">
              <w:r>
                <w:rPr>
                  <w:rStyle w:val="Sautdindex"/>
                  <w:vanish w:val="false"/>
                </w:rPr>
                <w:t>7</w:t>
              </w:r>
            </w:ins>
            <w:del w:id="50" w:author="Author1">
              <w:r>
                <w:rPr>
                  <w:webHidden/>
                </w:rPr>
                <w:fldChar w:fldCharType="begin"/>
              </w:r>
              <w:r>
                <w:rPr>
                  <w:webHidden/>
                </w:rPr>
                <w:delInstrText xml:space="preserve">PAGEREF _Toc219914262 \h</w:delInstrText>
              </w:r>
              <w:r>
                <w:rPr>
                  <w:webHidden/>
                </w:rPr>
                <w:fldChar w:fldCharType="separate"/>
              </w:r>
              <w:r>
                <w:rPr>
                  <w:rStyle w:val="Sautdindex"/>
                  <w:vanish w:val="false"/>
                </w:rPr>
                <w:delText>7</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63">
            <w:r>
              <w:rPr>
                <w:webHidden/>
                <w:rStyle w:val="Sautdindex"/>
                <w:vanish w:val="false"/>
                <w:lang w:eastAsia="fr-FR"/>
              </w:rPr>
              <w:t>3.1 Durée du marché</w:t>
            </w:r>
            <w:r>
              <w:rPr>
                <w:rStyle w:val="Sautdindex"/>
                <w:vanish w:val="false"/>
              </w:rPr>
              <w:tab/>
            </w:r>
            <w:ins w:id="51" w:author="Author1">
              <w:r>
                <w:rPr>
                  <w:rStyle w:val="Sautdindex"/>
                  <w:vanish w:val="false"/>
                </w:rPr>
                <w:t>7</w:t>
              </w:r>
            </w:ins>
            <w:del w:id="52" w:author="Author1">
              <w:r>
                <w:rPr>
                  <w:webHidden/>
                </w:rPr>
                <w:fldChar w:fldCharType="begin"/>
              </w:r>
              <w:r>
                <w:rPr>
                  <w:webHidden/>
                </w:rPr>
                <w:delInstrText xml:space="preserve">PAGEREF _Toc219914263 \h</w:delInstrText>
              </w:r>
              <w:r>
                <w:rPr>
                  <w:webHidden/>
                </w:rPr>
                <w:fldChar w:fldCharType="separate"/>
              </w:r>
              <w:r>
                <w:rPr>
                  <w:rStyle w:val="Sautdindex"/>
                  <w:vanish w:val="false"/>
                </w:rPr>
                <w:delText>7</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64">
            <w:r>
              <w:rPr>
                <w:webHidden/>
                <w:rStyle w:val="Sautdindex"/>
                <w:vanish w:val="false"/>
                <w:lang w:eastAsia="fr-FR"/>
              </w:rPr>
              <w:t>3.2 Reconduction</w:t>
            </w:r>
            <w:r>
              <w:rPr>
                <w:rStyle w:val="Sautdindex"/>
                <w:vanish w:val="false"/>
              </w:rPr>
              <w:tab/>
            </w:r>
            <w:ins w:id="53" w:author="Author1">
              <w:r>
                <w:rPr>
                  <w:rStyle w:val="Sautdindex"/>
                  <w:vanish w:val="false"/>
                </w:rPr>
                <w:t>7</w:t>
              </w:r>
            </w:ins>
            <w:del w:id="54" w:author="Author1">
              <w:r>
                <w:rPr>
                  <w:webHidden/>
                </w:rPr>
                <w:fldChar w:fldCharType="begin"/>
              </w:r>
              <w:r>
                <w:rPr>
                  <w:webHidden/>
                </w:rPr>
                <w:delInstrText xml:space="preserve">PAGEREF _Toc219914264 \h</w:delInstrText>
              </w:r>
              <w:r>
                <w:rPr>
                  <w:webHidden/>
                </w:rPr>
                <w:fldChar w:fldCharType="separate"/>
              </w:r>
              <w:r>
                <w:rPr>
                  <w:rStyle w:val="Sautdindex"/>
                  <w:vanish w:val="false"/>
                </w:rPr>
                <w:delText>8</w:delText>
              </w:r>
            </w:del>
            <w:r>
              <w:rPr>
                <w:webHidden/>
              </w:rPr>
              <w:fldChar w:fldCharType="end"/>
            </w:r>
          </w:hyperlink>
        </w:p>
        <w:p>
          <w:pPr>
            <w:pStyle w:val="TOC1"/>
            <w:pPrChange w:id="0" w:author="Author1">
              <w:pPr>
                <w:pStyle w:val="TOC1"/>
                <w:spacing w:before="120" w:after="0"/>
              </w:pPr>
            </w:pPrChange>
            <w:rPr>
              <w:rFonts w:eastAsia="" w:eastAsiaTheme="minorEastAsia"/>
              <w:sz w:val="24"/>
              <w:szCs w:val="24"/>
              <w:lang w:eastAsia="fr-FR"/>
            </w:rPr>
          </w:pPr>
          <w:hyperlink w:anchor="_Toc219914265">
            <w:r>
              <w:rPr>
                <w:webHidden/>
                <w:rStyle w:val="Sautdindex"/>
                <w:vanish w:val="false"/>
                <w:lang w:eastAsia="fr-FR"/>
              </w:rPr>
              <w:t>4. PRIX</w:t>
            </w:r>
            <w:r>
              <w:rPr>
                <w:rStyle w:val="Sautdindex"/>
                <w:vanish w:val="false"/>
              </w:rPr>
              <w:tab/>
            </w:r>
            <w:ins w:id="55" w:author="Author1">
              <w:r>
                <w:rPr>
                  <w:rStyle w:val="Sautdindex"/>
                  <w:vanish w:val="false"/>
                </w:rPr>
                <w:t>8</w:t>
              </w:r>
            </w:ins>
            <w:del w:id="56" w:author="Author1">
              <w:r>
                <w:rPr>
                  <w:webHidden/>
                </w:rPr>
                <w:fldChar w:fldCharType="begin"/>
              </w:r>
              <w:r>
                <w:rPr>
                  <w:webHidden/>
                </w:rPr>
                <w:delInstrText xml:space="preserve">PAGEREF _Toc219914265 \h</w:delInstrText>
              </w:r>
              <w:r>
                <w:rPr>
                  <w:webHidden/>
                </w:rPr>
                <w:fldChar w:fldCharType="separate"/>
              </w:r>
              <w:r>
                <w:rPr>
                  <w:rStyle w:val="Sautdindex"/>
                  <w:vanish w:val="false"/>
                </w:rPr>
                <w:delText>8</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66">
            <w:r>
              <w:rPr>
                <w:webHidden/>
                <w:rStyle w:val="Sautdindex"/>
                <w:vanish w:val="false"/>
                <w:lang w:eastAsia="fr-FR"/>
              </w:rPr>
              <w:t>4.1 Montant du marché et décomposition du prix par phase et nature de prestations</w:t>
            </w:r>
            <w:r>
              <w:rPr>
                <w:rStyle w:val="Sautdindex"/>
                <w:vanish w:val="false"/>
              </w:rPr>
              <w:tab/>
            </w:r>
            <w:ins w:id="57" w:author="Author1">
              <w:r>
                <w:rPr>
                  <w:rStyle w:val="Sautdindex"/>
                  <w:vanish w:val="false"/>
                </w:rPr>
                <w:t>8</w:t>
              </w:r>
            </w:ins>
            <w:del w:id="58" w:author="Author1">
              <w:r>
                <w:rPr>
                  <w:webHidden/>
                </w:rPr>
                <w:fldChar w:fldCharType="begin"/>
              </w:r>
              <w:r>
                <w:rPr>
                  <w:webHidden/>
                </w:rPr>
                <w:delInstrText xml:space="preserve">PAGEREF _Toc219914266 \h</w:delInstrText>
              </w:r>
              <w:r>
                <w:rPr>
                  <w:webHidden/>
                </w:rPr>
                <w:fldChar w:fldCharType="separate"/>
              </w:r>
              <w:r>
                <w:rPr>
                  <w:rStyle w:val="Sautdindex"/>
                  <w:vanish w:val="false"/>
                </w:rPr>
                <w:delText>8</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67">
            <w:r>
              <w:rPr>
                <w:webHidden/>
                <w:rStyle w:val="Sautdindex"/>
                <w:vanish w:val="false"/>
                <w:lang w:eastAsia="fr-FR"/>
              </w:rPr>
              <w:t>4.2 Modalités de variation des prix</w:t>
            </w:r>
            <w:r>
              <w:rPr>
                <w:rStyle w:val="Sautdindex"/>
                <w:vanish w:val="false"/>
              </w:rPr>
              <w:tab/>
            </w:r>
            <w:ins w:id="59" w:author="Author1">
              <w:r>
                <w:rPr>
                  <w:rStyle w:val="Sautdindex"/>
                  <w:vanish w:val="false"/>
                </w:rPr>
                <w:t>10</w:t>
              </w:r>
            </w:ins>
            <w:del w:id="60" w:author="Author1">
              <w:r>
                <w:rPr>
                  <w:webHidden/>
                </w:rPr>
                <w:fldChar w:fldCharType="begin"/>
              </w:r>
              <w:r>
                <w:rPr>
                  <w:webHidden/>
                </w:rPr>
                <w:delInstrText xml:space="preserve">PAGEREF _Toc219914267 \h</w:delInstrText>
              </w:r>
              <w:r>
                <w:rPr>
                  <w:webHidden/>
                </w:rPr>
                <w:fldChar w:fldCharType="separate"/>
              </w:r>
              <w:r>
                <w:rPr>
                  <w:rStyle w:val="Sautdindex"/>
                  <w:vanish w:val="false"/>
                </w:rPr>
                <w:delText>12</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68">
            <w:r>
              <w:rPr>
                <w:webHidden/>
                <w:rStyle w:val="Sautdindex"/>
                <w:vanish w:val="false"/>
                <w:lang w:eastAsia="fr-FR"/>
              </w:rPr>
              <w:t>4.3 Sous-traitance</w:t>
            </w:r>
            <w:r>
              <w:rPr>
                <w:rStyle w:val="Sautdindex"/>
                <w:vanish w:val="false"/>
              </w:rPr>
              <w:tab/>
            </w:r>
            <w:ins w:id="61" w:author="Author1">
              <w:r>
                <w:rPr>
                  <w:rStyle w:val="Sautdindex"/>
                  <w:vanish w:val="false"/>
                </w:rPr>
                <w:t>10</w:t>
              </w:r>
            </w:ins>
            <w:del w:id="62" w:author="Author1">
              <w:r>
                <w:rPr>
                  <w:webHidden/>
                </w:rPr>
                <w:fldChar w:fldCharType="begin"/>
              </w:r>
              <w:r>
                <w:rPr>
                  <w:webHidden/>
                </w:rPr>
                <w:delInstrText xml:space="preserve">PAGEREF _Toc219914268 \h</w:delInstrText>
              </w:r>
              <w:r>
                <w:rPr>
                  <w:webHidden/>
                </w:rPr>
                <w:fldChar w:fldCharType="separate"/>
              </w:r>
              <w:r>
                <w:rPr>
                  <w:rStyle w:val="Sautdindex"/>
                  <w:vanish w:val="false"/>
                </w:rPr>
                <w:delText>12</w:delText>
              </w:r>
            </w:del>
            <w:r>
              <w:rPr>
                <w:webHidden/>
              </w:rPr>
              <w:fldChar w:fldCharType="end"/>
            </w:r>
          </w:hyperlink>
        </w:p>
        <w:p>
          <w:pPr>
            <w:pStyle w:val="TOC1"/>
            <w:pPrChange w:id="0" w:author="Author1">
              <w:pPr>
                <w:pStyle w:val="TOC1"/>
                <w:spacing w:before="120" w:after="0"/>
              </w:pPr>
            </w:pPrChange>
            <w:rPr>
              <w:rFonts w:eastAsia="" w:eastAsiaTheme="minorEastAsia"/>
              <w:sz w:val="24"/>
              <w:szCs w:val="24"/>
              <w:lang w:eastAsia="fr-FR"/>
            </w:rPr>
          </w:pPr>
          <w:hyperlink w:anchor="_Toc219914269">
            <w:r>
              <w:rPr>
                <w:webHidden/>
                <w:rStyle w:val="Sautdindex"/>
                <w:vanish w:val="false"/>
                <w:lang w:eastAsia="fr-FR"/>
              </w:rPr>
              <w:t>5. AVANCE</w:t>
            </w:r>
            <w:r>
              <w:rPr>
                <w:rStyle w:val="Sautdindex"/>
                <w:vanish w:val="false"/>
              </w:rPr>
              <w:tab/>
            </w:r>
            <w:ins w:id="63" w:author="Author1">
              <w:r>
                <w:rPr>
                  <w:rStyle w:val="Sautdindex"/>
                  <w:vanish w:val="false"/>
                </w:rPr>
                <w:t>11</w:t>
              </w:r>
            </w:ins>
            <w:del w:id="64" w:author="Author1">
              <w:r>
                <w:rPr>
                  <w:webHidden/>
                </w:rPr>
                <w:fldChar w:fldCharType="begin"/>
              </w:r>
              <w:r>
                <w:rPr>
                  <w:webHidden/>
                </w:rPr>
                <w:delInstrText xml:space="preserve">PAGEREF _Toc219914269 \h</w:delInstrText>
              </w:r>
              <w:r>
                <w:rPr>
                  <w:webHidden/>
                </w:rPr>
                <w:fldChar w:fldCharType="separate"/>
              </w:r>
              <w:r>
                <w:rPr>
                  <w:rStyle w:val="Sautdindex"/>
                  <w:vanish w:val="false"/>
                </w:rPr>
                <w:delText>13</w:delText>
              </w:r>
            </w:del>
            <w:r>
              <w:rPr>
                <w:webHidden/>
              </w:rPr>
              <w:fldChar w:fldCharType="end"/>
            </w:r>
          </w:hyperlink>
        </w:p>
        <w:p>
          <w:pPr>
            <w:pStyle w:val="TOC1"/>
            <w:pPrChange w:id="0" w:author="Author1">
              <w:pPr>
                <w:pStyle w:val="TOC1"/>
                <w:spacing w:before="120" w:after="0"/>
              </w:pPr>
            </w:pPrChange>
            <w:rPr>
              <w:rFonts w:eastAsia="" w:eastAsiaTheme="minorEastAsia"/>
              <w:sz w:val="24"/>
              <w:szCs w:val="24"/>
              <w:lang w:eastAsia="fr-FR"/>
            </w:rPr>
          </w:pPr>
          <w:hyperlink w:anchor="_Toc219914270">
            <w:r>
              <w:rPr>
                <w:webHidden/>
                <w:rStyle w:val="Sautdindex"/>
                <w:vanish w:val="false"/>
                <w:lang w:eastAsia="fr-FR"/>
              </w:rPr>
              <w:t>6. MODE DE REGLEMENT</w:t>
            </w:r>
            <w:r>
              <w:rPr>
                <w:rStyle w:val="Sautdindex"/>
                <w:vanish w:val="false"/>
              </w:rPr>
              <w:tab/>
            </w:r>
            <w:ins w:id="65" w:author="Author1">
              <w:r>
                <w:rPr>
                  <w:rStyle w:val="Sautdindex"/>
                  <w:vanish w:val="false"/>
                </w:rPr>
                <w:t>12</w:t>
              </w:r>
            </w:ins>
            <w:del w:id="66" w:author="Author1">
              <w:r>
                <w:rPr>
                  <w:webHidden/>
                </w:rPr>
                <w:fldChar w:fldCharType="begin"/>
              </w:r>
              <w:r>
                <w:rPr>
                  <w:webHidden/>
                </w:rPr>
                <w:delInstrText xml:space="preserve">PAGEREF _Toc219914270 \h</w:delInstrText>
              </w:r>
              <w:r>
                <w:rPr>
                  <w:webHidden/>
                </w:rPr>
                <w:fldChar w:fldCharType="separate"/>
              </w:r>
              <w:r>
                <w:rPr>
                  <w:rStyle w:val="Sautdindex"/>
                  <w:vanish w:val="false"/>
                </w:rPr>
                <w:delText>13</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71">
            <w:r>
              <w:rPr>
                <w:webHidden/>
                <w:rStyle w:val="Sautdindex"/>
                <w:vanish w:val="false"/>
                <w:lang w:eastAsia="fr-FR"/>
              </w:rPr>
              <w:t>6.1 Délais de règlement</w:t>
            </w:r>
            <w:r>
              <w:rPr>
                <w:rStyle w:val="Sautdindex"/>
                <w:vanish w:val="false"/>
              </w:rPr>
              <w:tab/>
            </w:r>
            <w:ins w:id="67" w:author="Author1">
              <w:r>
                <w:rPr>
                  <w:rStyle w:val="Sautdindex"/>
                  <w:vanish w:val="false"/>
                </w:rPr>
                <w:t>12</w:t>
              </w:r>
            </w:ins>
            <w:del w:id="68" w:author="Author1">
              <w:r>
                <w:rPr>
                  <w:webHidden/>
                </w:rPr>
                <w:fldChar w:fldCharType="begin"/>
              </w:r>
              <w:r>
                <w:rPr>
                  <w:webHidden/>
                </w:rPr>
                <w:delInstrText xml:space="preserve">PAGEREF _Toc219914271 \h</w:delInstrText>
              </w:r>
              <w:r>
                <w:rPr>
                  <w:webHidden/>
                </w:rPr>
                <w:fldChar w:fldCharType="separate"/>
              </w:r>
              <w:r>
                <w:rPr>
                  <w:rStyle w:val="Sautdindex"/>
                  <w:vanish w:val="false"/>
                </w:rPr>
                <w:delText>13</w:delText>
              </w:r>
            </w:del>
            <w:r>
              <w:rPr>
                <w:webHidden/>
              </w:rPr>
              <w:fldChar w:fldCharType="end"/>
            </w:r>
          </w:hyperlink>
        </w:p>
        <w:p>
          <w:pPr>
            <w:pStyle w:val="TOC2"/>
            <w:spacing w:before="120" w:after="0"/>
            <w:rPr>
              <w:rFonts w:eastAsia="" w:eastAsiaTheme="minorEastAsia"/>
              <w:bCs w:val="false"/>
              <w:sz w:val="24"/>
              <w:szCs w:val="24"/>
              <w:lang w:eastAsia="fr-FR"/>
            </w:rPr>
          </w:pPr>
          <w:hyperlink w:anchor="_Toc219914272">
            <w:r>
              <w:rPr>
                <w:webHidden/>
                <w:rStyle w:val="Sautdindex"/>
                <w:vanish w:val="false"/>
                <w:lang w:eastAsia="fr-FR"/>
              </w:rPr>
              <w:t>6.2 Mode de règlement</w:t>
            </w:r>
            <w:r>
              <w:rPr>
                <w:rStyle w:val="Sautdindex"/>
                <w:vanish w:val="false"/>
              </w:rPr>
              <w:tab/>
            </w:r>
            <w:ins w:id="69" w:author="Author1">
              <w:r>
                <w:rPr>
                  <w:rStyle w:val="Sautdindex"/>
                  <w:vanish w:val="false"/>
                </w:rPr>
                <w:t>12</w:t>
              </w:r>
            </w:ins>
            <w:del w:id="70" w:author="Author1">
              <w:r>
                <w:rPr>
                  <w:webHidden/>
                </w:rPr>
                <w:fldChar w:fldCharType="begin"/>
              </w:r>
              <w:r>
                <w:rPr>
                  <w:webHidden/>
                </w:rPr>
                <w:delInstrText xml:space="preserve">PAGEREF _Toc219914272 \h</w:delInstrText>
              </w:r>
              <w:r>
                <w:rPr>
                  <w:webHidden/>
                </w:rPr>
                <w:fldChar w:fldCharType="separate"/>
              </w:r>
              <w:r>
                <w:rPr>
                  <w:rStyle w:val="Sautdindex"/>
                  <w:vanish w:val="false"/>
                </w:rPr>
                <w:delText>14</w:delText>
              </w:r>
            </w:del>
            <w:r>
              <w:rPr>
                <w:webHidden/>
              </w:rPr>
              <w:fldChar w:fldCharType="end"/>
            </w:r>
          </w:hyperlink>
        </w:p>
        <w:p>
          <w:pPr>
            <w:pStyle w:val="TOC1"/>
            <w:pPrChange w:id="0" w:author="Author1">
              <w:pPr>
                <w:pStyle w:val="TOC1"/>
                <w:spacing w:before="120" w:after="0"/>
              </w:pPr>
            </w:pPrChange>
            <w:rPr>
              <w:rFonts w:eastAsia="" w:eastAsiaTheme="minorEastAsia"/>
              <w:sz w:val="24"/>
              <w:szCs w:val="24"/>
              <w:lang w:eastAsia="fr-FR"/>
            </w:rPr>
          </w:pPr>
          <w:hyperlink w:anchor="_Toc219914273">
            <w:r>
              <w:rPr>
                <w:webHidden/>
                <w:rStyle w:val="Sautdindex"/>
                <w:vanish w:val="false"/>
                <w:lang w:eastAsia="fr-FR"/>
              </w:rPr>
              <w:t>7. PIECES A PRODUIRE PAR LE COCONTRACTANT</w:t>
            </w:r>
            <w:r>
              <w:rPr>
                <w:rStyle w:val="Sautdindex"/>
                <w:vanish w:val="false"/>
              </w:rPr>
              <w:tab/>
            </w:r>
            <w:ins w:id="71" w:author="Author1">
              <w:r>
                <w:rPr>
                  <w:rStyle w:val="Sautdindex"/>
                  <w:vanish w:val="false"/>
                </w:rPr>
                <w:t>12</w:t>
              </w:r>
            </w:ins>
            <w:del w:id="72" w:author="Author1">
              <w:r>
                <w:rPr>
                  <w:webHidden/>
                </w:rPr>
                <w:fldChar w:fldCharType="begin"/>
              </w:r>
              <w:r>
                <w:rPr>
                  <w:webHidden/>
                </w:rPr>
                <w:delInstrText xml:space="preserve">PAGEREF _Toc219914273 \h</w:delInstrText>
              </w:r>
              <w:r>
                <w:rPr>
                  <w:webHidden/>
                </w:rPr>
                <w:fldChar w:fldCharType="separate"/>
              </w:r>
              <w:r>
                <w:rPr>
                  <w:rStyle w:val="Sautdindex"/>
                  <w:vanish w:val="false"/>
                </w:rPr>
                <w:delText>14</w:delText>
              </w:r>
            </w:del>
            <w:r>
              <w:rPr>
                <w:webHidden/>
              </w:rPr>
              <w:fldChar w:fldCharType="end"/>
            </w:r>
          </w:hyperlink>
        </w:p>
        <w:p>
          <w:pPr>
            <w:pStyle w:val="TOC1"/>
            <w:pPrChange w:id="0" w:author="Author1">
              <w:pPr>
                <w:pStyle w:val="TOC1"/>
                <w:spacing w:before="120" w:after="0"/>
              </w:pPr>
            </w:pPrChange>
            <w:rPr>
              <w:rFonts w:eastAsia="" w:eastAsiaTheme="minorEastAsia"/>
              <w:sz w:val="24"/>
              <w:szCs w:val="24"/>
              <w:lang w:eastAsia="fr-FR"/>
            </w:rPr>
          </w:pPr>
          <w:hyperlink w:anchor="_Toc219914274">
            <w:r>
              <w:rPr>
                <w:webHidden/>
                <w:rStyle w:val="Sautdindex"/>
                <w:vanish w:val="false"/>
                <w:lang w:eastAsia="fr-FR"/>
              </w:rPr>
              <w:t>8. APPROBATION DU MARCHE</w:t>
            </w:r>
            <w:r>
              <w:rPr>
                <w:rStyle w:val="Sautdindex"/>
                <w:vanish w:val="false"/>
              </w:rPr>
              <w:tab/>
            </w:r>
            <w:ins w:id="73" w:author="Author1">
              <w:r>
                <w:rPr>
                  <w:rStyle w:val="Sautdindex"/>
                  <w:vanish w:val="false"/>
                </w:rPr>
                <w:t>14</w:t>
              </w:r>
            </w:ins>
            <w:del w:id="74" w:author="Author1">
              <w:r>
                <w:rPr>
                  <w:webHidden/>
                </w:rPr>
                <w:fldChar w:fldCharType="begin"/>
              </w:r>
              <w:r>
                <w:rPr>
                  <w:webHidden/>
                </w:rPr>
                <w:delInstrText xml:space="preserve">PAGEREF _Toc219914274 \h</w:delInstrText>
              </w:r>
              <w:r>
                <w:rPr>
                  <w:webHidden/>
                </w:rPr>
                <w:fldChar w:fldCharType="separate"/>
              </w:r>
              <w:r>
                <w:rPr>
                  <w:rStyle w:val="Sautdindex"/>
                  <w:vanish w:val="false"/>
                </w:rPr>
                <w:delText>16</w:delText>
              </w:r>
            </w:del>
            <w:r>
              <w:rPr>
                <w:webHidden/>
              </w:rPr>
              <w:fldChar w:fldCharType="end"/>
            </w:r>
          </w:hyperlink>
          <w:r>
            <w:rPr>
              <w:rStyle w:val="Sautdindex"/>
              <w:vanish w:val="false"/>
            </w:rPr>
            <w:fldChar w:fldCharType="end"/>
          </w:r>
        </w:p>
      </w:sdtContent>
    </w:sdt>
    <w:p>
      <w:pPr>
        <w:pStyle w:val="Normal"/>
        <w:spacing w:before="120" w:after="0"/>
        <w:rPr>
          <w:color w:val="79868D"/>
        </w:rPr>
      </w:pPr>
      <w:r>
        <w:rPr>
          <w:color w:val="79868D"/>
        </w:rPr>
      </w:r>
    </w:p>
    <w:p>
      <w:pPr>
        <w:pStyle w:val="Normal"/>
        <w:rPr>
          <w:color w:val="79868D"/>
        </w:rPr>
      </w:pPr>
      <w:r>
        <w:rPr>
          <w:color w:val="79868D"/>
        </w:rPr>
      </w:r>
    </w:p>
    <w:p>
      <w:pPr>
        <w:pStyle w:val="Normal"/>
        <w:rPr>
          <w:color w:val="79868D"/>
        </w:rPr>
      </w:pPr>
      <w:r>
        <w:rPr>
          <w:color w:val="79868D"/>
        </w:rPr>
      </w:r>
    </w:p>
    <w:p>
      <w:pPr>
        <w:pStyle w:val="Normal"/>
        <w:rPr>
          <w:color w:val="79868D"/>
        </w:rPr>
      </w:pPr>
      <w:r>
        <w:rPr>
          <w:color w:val="79868D"/>
        </w:rPr>
      </w:r>
    </w:p>
    <w:p>
      <w:pPr>
        <w:pStyle w:val="Normal"/>
        <w:rPr>
          <w:color w:val="79868D"/>
        </w:rPr>
      </w:pPr>
      <w:r>
        <w:rPr>
          <w:color w:val="79868D"/>
        </w:rPr>
      </w:r>
    </w:p>
    <w:p>
      <w:pPr>
        <w:pStyle w:val="Normal"/>
        <w:rPr>
          <w:color w:val="79868D"/>
        </w:rPr>
      </w:pPr>
      <w:r>
        <w:rPr>
          <w:color w:val="79868D"/>
        </w:rPr>
      </w:r>
    </w:p>
    <w:p>
      <w:pPr>
        <w:pStyle w:val="Normal"/>
        <w:rPr>
          <w:color w:val="79868D"/>
        </w:rPr>
      </w:pPr>
      <w:r>
        <w:rPr>
          <w:color w:val="79868D"/>
        </w:rPr>
      </w:r>
    </w:p>
    <w:p>
      <w:pPr>
        <w:pStyle w:val="Normal"/>
        <w:rPr>
          <w:color w:val="79868D"/>
        </w:rPr>
      </w:pPr>
      <w:r>
        <w:rPr>
          <w:color w:val="79868D"/>
        </w:rPr>
      </w:r>
    </w:p>
    <w:p>
      <w:pPr>
        <w:pStyle w:val="Normal"/>
        <w:tabs>
          <w:tab w:val="clear" w:pos="708"/>
          <w:tab w:val="left" w:pos="1697" w:leader="none"/>
        </w:tabs>
        <w:rPr>
          <w:color w:val="79868D"/>
        </w:rPr>
      </w:pPr>
      <w:r>
        <w:rPr>
          <w:color w:val="79868D"/>
        </w:rPr>
      </w:r>
    </w:p>
    <w:p>
      <w:pPr>
        <w:pStyle w:val="Normal"/>
        <w:tabs>
          <w:tab w:val="clear" w:pos="708"/>
          <w:tab w:val="left" w:pos="1697" w:leader="none"/>
        </w:tabs>
        <w:rPr>
          <w:color w:val="79868D"/>
        </w:rPr>
      </w:pPr>
      <w:r>
        <w:rPr>
          <w:color w:val="79868D"/>
        </w:rPr>
      </w:r>
    </w:p>
    <w:p>
      <w:pPr>
        <w:pStyle w:val="Normal"/>
        <w:tabs>
          <w:tab w:val="clear" w:pos="708"/>
          <w:tab w:val="left" w:pos="1697" w:leader="none"/>
        </w:tabs>
        <w:rPr>
          <w:color w:val="79868D"/>
        </w:rPr>
      </w:pPr>
      <w:r>
        <w:rPr>
          <w:color w:val="79868D"/>
        </w:rPr>
      </w:r>
    </w:p>
    <w:p>
      <w:pPr>
        <w:pStyle w:val="Normal"/>
        <w:rPr>
          <w:color w:val="79868D"/>
        </w:rPr>
      </w:pPr>
      <w:r>
        <w:rPr>
          <w:color w:val="79868D"/>
        </w:rPr>
      </w:r>
      <w:r>
        <w:br w:type="page"/>
      </w:r>
    </w:p>
    <w:p>
      <w:pPr>
        <w:pStyle w:val="01-TITRE1"/>
        <w:numPr>
          <w:ilvl w:val="0"/>
          <w:numId w:val="17"/>
        </w:numPr>
        <w:spacing w:before="0" w:after="0"/>
        <w:jc w:val="both"/>
        <w:pPrChange w:id="0" w:author="Author1">
          <w:pPr>
            <w:pStyle w:val="01-TITRE1"/>
            <w:jc w:val="both"/>
          </w:pPr>
        </w:pPrChange>
        <w:rPr>
          <w:lang w:eastAsia="fr-FR"/>
        </w:rPr>
      </w:pPr>
      <w:bookmarkStart w:id="3" w:name="_Toc52938539"/>
      <w:bookmarkStart w:id="4" w:name="_Toc53285126"/>
      <w:bookmarkStart w:id="5" w:name="_Toc76197013"/>
      <w:bookmarkStart w:id="6" w:name="_Toc70411716"/>
      <w:bookmarkStart w:id="7" w:name="_Toc130905632"/>
      <w:bookmarkStart w:id="8" w:name="_Toc219914256"/>
      <w:r>
        <w:rPr>
          <w:lang w:eastAsia="fr-FR"/>
        </w:rPr>
        <w:t>CONTRACTANTS GROUPES</w:t>
      </w:r>
      <w:bookmarkEnd w:id="3"/>
      <w:bookmarkEnd w:id="4"/>
      <w:bookmarkEnd w:id="5"/>
      <w:bookmarkEnd w:id="6"/>
      <w:bookmarkEnd w:id="7"/>
      <w:bookmarkEnd w:id="8"/>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Les candidats sont informés que le maître d’ouvrage se réserve le droit de contraindre le groupement attributaire à revêtir la forme d’un groupement </w:t>
      </w:r>
      <w:r>
        <w:rPr>
          <w:rFonts w:eastAsia="Times New Roman"/>
          <w:b/>
          <w:bCs/>
          <w:lang w:val="fr-FR" w:eastAsia="fr-FR"/>
          <w:rPrChange w:id="0" w:author="Author1">
            <w:rPr>
              <w:b/>
              <w:bCs/>
            </w:rPr>
          </w:rPrChange>
        </w:rPr>
        <w:t>conjoint</w:t>
      </w:r>
      <w:r>
        <w:rPr>
          <w:rFonts w:eastAsia="Times New Roman"/>
          <w:lang w:val="fr-FR" w:eastAsia="fr-FR"/>
          <w:rPrChange w:id="0" w:author="Author1"/>
        </w:rPr>
        <w:t xml:space="preserve"> dans le cas où il n’aurait pas candidaté sous cette forme.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Le titulaire du marché est un groupement conjoint réunissant des "entreprises" ou des sous-groupements d'entreprises par nature de prestations (conception, réalisation, …) dont la composition est précisée ci-dessous. Le mandataire du groupement de conception-réalisation étant financièrement solidaire de l’ensemble des cotraitants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r>
    </w:p>
    <w:p>
      <w:pPr>
        <w:pStyle w:val="Normal"/>
        <w:tabs>
          <w:tab w:val="clear" w:pos="708"/>
          <w:tab w:val="left" w:pos="9356" w:leader="dot"/>
        </w:tabs>
        <w:spacing w:before="0" w:after="0"/>
        <w:jc w:val="both"/>
        <w:rPr>
          <w:rFonts w:eastAsia="Times New Roman"/>
          <w:bCs/>
          <w:lang w:val="fr-FR" w:eastAsia="fr-FR"/>
          <w:ins w:id="79" w:author="Author1"/>
        </w:rPr>
      </w:pPr>
      <w:r>
        <w:rPr>
          <w:rFonts w:eastAsia="Times New Roman"/>
          <w:bCs/>
          <w:lang w:val="fr-FR" w:eastAsia="fr-FR"/>
          <w:rPrChange w:id="0" w:author="Author1">
            <w:rPr>
              <w:bCs/>
            </w:rPr>
          </w:rPrChange>
        </w:rPr>
        <w:t>Nous soussignés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r>
    </w:p>
    <w:p>
      <w:pPr>
        <w:pStyle w:val="Normal"/>
        <w:keepNext w:val="true"/>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jc w:val="both"/>
        <w:pPrChange w:id="0" w:author="Author1">
          <w:pPr>
            <w:jc w:val="both"/>
            <w:pBdr>
              <w:top w:val="single" w:sz="4" w:space="1" w:color="000000"/>
              <w:left w:val="single" w:sz="4" w:space="4" w:color="000000"/>
              <w:bottom w:val="single" w:sz="4" w:space="1" w:color="000000"/>
              <w:right w:val="single" w:sz="4" w:space="4" w:color="000000"/>
            </w:pBdr>
            <w:keepNext w:val="true"/>
            <w:shd w:val="clear" w:color="auto" w:fill="D9D9D9" w:themeFill="background1" w:themeFillShade="d9"/>
          </w:pPr>
        </w:pPrChange>
        <w:rPr>
          <w:rFonts w:eastAsia="Calibri" w:cs="Arial"/>
          <w:b/>
          <w:sz w:val="18"/>
          <w:lang w:val="fr-FR"/>
        </w:rPr>
      </w:pPr>
      <w:r>
        <w:rPr>
          <w:rFonts w:eastAsia="Calibri" w:cs="Arial"/>
          <w:b/>
          <w:sz w:val="18"/>
          <w:lang w:val="fr-FR"/>
        </w:rPr>
        <w:t>En qualité de concepteur ou membres du sous-groupement conjoint de l’équipe de conception</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t>1</w:t>
      </w:r>
      <w:r>
        <w:rPr>
          <w:rFonts w:eastAsia="Times New Roman"/>
          <w:b/>
          <w:u w:val="single"/>
          <w:vertAlign w:val="superscript"/>
          <w:lang w:val="fr-FR" w:eastAsia="fr-FR"/>
          <w:rPrChange w:id="0" w:author="Author1">
            <w:rPr>
              <w:vertAlign w:val="superscript"/>
              <w:u w:val="single"/>
              <w:b/>
            </w:rPr>
          </w:rPrChange>
        </w:rPr>
        <w:t>er</w:t>
      </w:r>
      <w:r>
        <w:rPr>
          <w:rFonts w:eastAsia="Times New Roman"/>
          <w:b/>
          <w:u w:val="single"/>
          <w:lang w:val="fr-FR" w:eastAsia="fr-FR"/>
          <w:rPrChange w:id="0" w:author="Author1">
            <w:rPr>
              <w:u w:val="single"/>
              <w:b/>
            </w:rPr>
          </w:rPrChange>
        </w:rPr>
        <w:t xml:space="preserve"> cocontractant (cas d'une personne morale)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Monsieur (Nom et prénoms)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agissant pour le compte de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en qualité de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domicilié à (Adresse complète et numéro de téléphone)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Immatriculée à l’INSEE :</w:t>
      </w:r>
    </w:p>
    <w:p>
      <w:pPr>
        <w:pStyle w:val="05PUCE1"/>
        <w:spacing w:before="0" w:after="0"/>
        <w:jc w:val="both"/>
        <w:pPrChange w:id="0" w:author="Author1">
          <w:pPr>
            <w:pStyle w:val="05PUCE1"/>
            <w:jc w:val="both"/>
          </w:pPr>
        </w:pPrChange>
        <w:rPr>
          <w:lang w:val="fr-FR" w:eastAsia="fr-FR"/>
        </w:rPr>
      </w:pPr>
      <w:r>
        <w:rPr>
          <w:lang w:val="fr-FR" w:eastAsia="fr-FR"/>
        </w:rPr>
        <w:t>Numéro SIRET :………………………………………….</w:t>
      </w:r>
    </w:p>
    <w:p>
      <w:pPr>
        <w:pStyle w:val="05PUCE1"/>
        <w:spacing w:before="0" w:after="0"/>
        <w:jc w:val="both"/>
        <w:pPrChange w:id="0" w:author="Author1">
          <w:pPr>
            <w:pStyle w:val="05PUCE1"/>
            <w:jc w:val="both"/>
          </w:pPr>
        </w:pPrChange>
        <w:rPr>
          <w:lang w:val="fr-FR" w:eastAsia="fr-FR"/>
        </w:rPr>
      </w:pPr>
      <w:r>
        <w:rPr>
          <w:lang w:val="fr-FR" w:eastAsia="fr-FR"/>
        </w:rPr>
        <w:t>Code la nomenclature d’activité française (NAF)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Numéro d’identification au registre du commerce :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Change w:id="0" w:author="Author1">
            <w:rPr>
              <w:u w:val="single"/>
              <w:b/>
            </w:rPr>
          </w:rPrChange>
        </w:rPr>
        <w:t>2</w:t>
      </w:r>
      <w:r>
        <w:rPr>
          <w:rFonts w:eastAsia="Times New Roman"/>
          <w:b/>
          <w:u w:val="single"/>
          <w:vertAlign w:val="superscript"/>
          <w:lang w:val="fr-FR" w:eastAsia="fr-FR"/>
          <w:rPrChange w:id="0" w:author="Author1">
            <w:rPr>
              <w:vertAlign w:val="superscript"/>
              <w:u w:val="single"/>
              <w:b/>
            </w:rPr>
          </w:rPrChange>
        </w:rPr>
        <w:t>e</w:t>
      </w:r>
      <w:r>
        <w:rPr>
          <w:rFonts w:eastAsia="Times New Roman"/>
          <w:b/>
          <w:u w:val="single"/>
          <w:lang w:val="fr-FR" w:eastAsia="fr-FR"/>
          <w:rPrChange w:id="0" w:author="Author1">
            <w:rPr>
              <w:u w:val="single"/>
              <w:b/>
            </w:rPr>
          </w:rPrChange>
        </w:rPr>
        <w:t xml:space="preserve"> cocontractant (cas d'une personne physique)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M .........................................................................................................,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Agissant en mon nom personnel,</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domicilié à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et immatriculé au RCS de : …………………………………… sous le n°</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t>Dans le cas d'un sous-groupement de concepteurs, la société ……………………………………….</w:t>
      </w:r>
      <w:ins w:id="90" w:author="Author3">
        <w:r>
          <w:rPr>
            <w:rFonts w:eastAsia="Times New Roman"/>
            <w:bCs/>
            <w:lang w:val="fr-FR" w:eastAsia="fr-FR"/>
          </w:rPr>
          <w:t>, représenté par M……………..….</w:t>
        </w:r>
      </w:ins>
      <w:r>
        <w:rPr>
          <w:rFonts w:eastAsia="Times New Roman"/>
          <w:bCs/>
          <w:lang w:val="fr-FR" w:eastAsia="fr-FR"/>
          <w:rPrChange w:id="0" w:author="Author1">
            <w:rPr>
              <w:bCs/>
            </w:rPr>
          </w:rPrChange>
        </w:rPr>
        <w:t xml:space="preserve"> est le mandataire solidaire du sous-groupement conjoint de l’équipe de conception</w:t>
      </w:r>
      <w:ins w:id="92" w:author="Author3">
        <w:r>
          <w:rPr>
            <w:rFonts w:eastAsia="Times New Roman"/>
            <w:bCs/>
            <w:lang w:val="fr-FR" w:eastAsia="fr-FR"/>
          </w:rPr>
          <w:t>, à ce dûment habilité par un pouvoir [ci-joint] de chaque autre membre (concepteur) dudit sous-groupement</w:t>
        </w:r>
      </w:ins>
      <w:del w:id="93" w:author="Author3">
        <w:r>
          <w:rPr>
            <w:rFonts w:eastAsia="Times New Roman"/>
            <w:bCs/>
            <w:lang w:val="fr-FR" w:eastAsia="fr-FR"/>
          </w:rPr>
          <w:delText>.</w:delText>
        </w:r>
      </w:del>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r>
    </w:p>
    <w:p>
      <w:pPr>
        <w:pStyle w:val="Normal"/>
        <w:keepNext w:val="true"/>
        <w:pBdr>
          <w:top w:val="single" w:sz="4" w:space="1" w:color="000000"/>
          <w:left w:val="single" w:sz="4" w:space="4" w:color="000000"/>
          <w:bottom w:val="single" w:sz="4" w:space="2" w:color="000000"/>
          <w:right w:val="single" w:sz="4" w:space="4" w:color="000000"/>
        </w:pBdr>
        <w:shd w:val="clear" w:color="auto" w:fill="D9D9D9" w:themeFill="background1" w:themeFillShade="d9"/>
        <w:spacing w:before="0" w:after="0"/>
        <w:jc w:val="both"/>
        <w:pPrChange w:id="0" w:author="Author1">
          <w:pPr>
            <w:jc w:val="both"/>
            <w:pBdr>
              <w:top w:val="single" w:sz="4" w:space="1" w:color="000000"/>
              <w:left w:val="single" w:sz="4" w:space="4" w:color="000000"/>
              <w:bottom w:val="single" w:sz="4" w:space="2" w:color="000000"/>
              <w:right w:val="single" w:sz="4" w:space="4" w:color="000000"/>
            </w:pBdr>
            <w:keepNext w:val="true"/>
            <w:shd w:val="clear" w:color="auto" w:fill="D9D9D9" w:themeFill="background1" w:themeFillShade="d9"/>
          </w:pPr>
        </w:pPrChange>
        <w:rPr>
          <w:rFonts w:eastAsia="Calibri" w:cs="Arial"/>
          <w:bCs/>
          <w:sz w:val="18"/>
          <w:lang w:val="fr-FR"/>
        </w:rPr>
      </w:pPr>
      <w:r>
        <w:rPr>
          <w:rFonts w:eastAsia="Calibri" w:cs="Arial"/>
          <w:b/>
          <w:sz w:val="18"/>
          <w:lang w:val="fr-FR"/>
        </w:rPr>
        <w:t>En qualité d'entrepreneur ou de membres du sous-groupement conjoint des entreprises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t>1</w:t>
      </w:r>
      <w:r>
        <w:rPr>
          <w:rFonts w:eastAsia="Times New Roman"/>
          <w:b/>
          <w:u w:val="single"/>
          <w:vertAlign w:val="superscript"/>
          <w:lang w:val="fr-FR" w:eastAsia="fr-FR"/>
          <w:rPrChange w:id="0" w:author="Author1">
            <w:rPr>
              <w:vertAlign w:val="superscript"/>
              <w:u w:val="single"/>
              <w:b/>
            </w:rPr>
          </w:rPrChange>
        </w:rPr>
        <w:t>er</w:t>
      </w:r>
      <w:r>
        <w:rPr>
          <w:rFonts w:eastAsia="Times New Roman"/>
          <w:b/>
          <w:u w:val="single"/>
          <w:lang w:val="fr-FR" w:eastAsia="fr-FR"/>
          <w:rPrChange w:id="0" w:author="Author1">
            <w:rPr>
              <w:u w:val="single"/>
              <w:b/>
            </w:rPr>
          </w:rPrChange>
        </w:rPr>
        <w:t xml:space="preserve"> cocontractant (cas d'une personne morale)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Monsieur (Nom et prénoms)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agissant pour le compte de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en qualité de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domicilié à (Adresse complète et numéro de téléphone)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Immatriculée à l’INSEE :</w:t>
      </w:r>
    </w:p>
    <w:p>
      <w:pPr>
        <w:pStyle w:val="05PUCE1"/>
        <w:spacing w:before="0" w:after="0"/>
        <w:jc w:val="both"/>
        <w:pPrChange w:id="0" w:author="Author1">
          <w:pPr>
            <w:pStyle w:val="05PUCE1"/>
            <w:jc w:val="both"/>
          </w:pPr>
        </w:pPrChange>
        <w:rPr>
          <w:lang w:val="fr-FR" w:eastAsia="fr-FR"/>
        </w:rPr>
      </w:pPr>
      <w:r>
        <w:rPr>
          <w:lang w:val="fr-FR" w:eastAsia="fr-FR"/>
          <w:rPrChange w:id="0" w:author="Author1"/>
        </w:rPr>
        <w:t>Numéro SIRET :………………………………………….</w:t>
      </w:r>
    </w:p>
    <w:p>
      <w:pPr>
        <w:pStyle w:val="05PUCE1"/>
        <w:spacing w:before="0" w:after="0"/>
        <w:jc w:val="both"/>
        <w:pPrChange w:id="0" w:author="Author1">
          <w:pPr>
            <w:pStyle w:val="05PUCE1"/>
            <w:jc w:val="both"/>
          </w:pPr>
        </w:pPrChange>
        <w:rPr>
          <w:lang w:val="fr-FR" w:eastAsia="fr-FR"/>
        </w:rPr>
      </w:pPr>
      <w:r>
        <w:rPr>
          <w:lang w:val="fr-FR" w:eastAsia="fr-FR"/>
          <w:rPrChange w:id="0" w:author="Author1"/>
        </w:rPr>
        <w:t>Code la nomenclature d’activité française (NAF)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Numéro d’identification au registre du commerce :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b/>
          <w:u w:val="single"/>
          <w:lang w:val="fr-FR" w:eastAsia="fr-FR"/>
        </w:rPr>
      </w:pPr>
      <w:r>
        <w:rPr>
          <w:rFonts w:eastAsia="Times New Roman"/>
          <w:b/>
          <w:u w:val="single"/>
          <w:lang w:val="fr-FR" w:eastAsia="fr-FR"/>
        </w:rPr>
        <w:t>2</w:t>
      </w:r>
      <w:r>
        <w:rPr>
          <w:rFonts w:eastAsia="Times New Roman"/>
          <w:b/>
          <w:u w:val="single"/>
          <w:vertAlign w:val="superscript"/>
          <w:lang w:val="fr-FR" w:eastAsia="fr-FR"/>
          <w:rPrChange w:id="0" w:author="Author1">
            <w:rPr>
              <w:vertAlign w:val="superscript"/>
              <w:u w:val="single"/>
              <w:b/>
            </w:rPr>
          </w:rPrChange>
        </w:rPr>
        <w:t>e</w:t>
      </w:r>
      <w:r>
        <w:rPr>
          <w:rFonts w:eastAsia="Times New Roman"/>
          <w:b/>
          <w:u w:val="single"/>
          <w:lang w:val="fr-FR" w:eastAsia="fr-FR"/>
          <w:rPrChange w:id="0" w:author="Author1">
            <w:rPr>
              <w:u w:val="single"/>
              <w:b/>
            </w:rPr>
          </w:rPrChange>
        </w:rPr>
        <w:t xml:space="preserve"> cocontractant (cas d'une personne physique)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M ........................................................................................................., Agissant en mon nom personnel,</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domicilié à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et immatriculé au RCS de : …………………………………… sous le n°</w:t>
      </w:r>
      <w:r>
        <w:rPr>
          <w:rFonts w:eastAsia="Times New Roman"/>
          <w:lang w:val="fr-FR" w:eastAsia="fr-FR"/>
          <w:rPrChange w:id="0" w:author="Author1"/>
        </w:rPr>
        <w:tab/>
      </w:r>
    </w:p>
    <w:p>
      <w:pPr>
        <w:pStyle w:val="Normal"/>
        <w:tabs>
          <w:tab w:val="clear" w:pos="708"/>
          <w:tab w:val="left" w:pos="9356" w:leader="dot"/>
        </w:tabs>
        <w:spacing w:before="0" w:after="0"/>
        <w:jc w:val="both"/>
        <w:rPr>
          <w:rFonts w:eastAsia="Times New Roman"/>
          <w:b/>
          <w:u w:val="single"/>
          <w:lang w:val="fr-FR" w:eastAsia="fr-FR"/>
          <w:ins w:id="105" w:author="Author1"/>
        </w:rPr>
      </w:pPr>
      <w:ins w:id="104" w:author="Author1">
        <w:r>
          <w:rPr>
            <w:rFonts w:eastAsia="Times New Roman"/>
            <w:b/>
            <w:u w:val="single"/>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t>3</w:t>
      </w:r>
      <w:r>
        <w:rPr>
          <w:rFonts w:eastAsia="Times New Roman"/>
          <w:b/>
          <w:u w:val="single"/>
          <w:vertAlign w:val="superscript"/>
          <w:lang w:val="fr-FR" w:eastAsia="fr-FR"/>
          <w:rPrChange w:id="0" w:author="Author1">
            <w:rPr>
              <w:vertAlign w:val="superscript"/>
              <w:u w:val="single"/>
              <w:b/>
            </w:rPr>
          </w:rPrChange>
        </w:rPr>
        <w:t>e</w:t>
      </w:r>
      <w:r>
        <w:rPr>
          <w:rFonts w:eastAsia="Times New Roman"/>
          <w:b/>
          <w:u w:val="single"/>
          <w:lang w:val="fr-FR" w:eastAsia="fr-FR"/>
          <w:rPrChange w:id="0" w:author="Author1">
            <w:rPr>
              <w:u w:val="single"/>
              <w:b/>
            </w:rPr>
          </w:rPrChange>
        </w:rPr>
        <w:t xml:space="preserve"> cocontractant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b/>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t>Dans le cas d'un sous-groupement d'entreprises, l'entreprise ………………………………………..</w:t>
      </w:r>
      <w:ins w:id="109" w:author="Author3">
        <w:r>
          <w:rPr>
            <w:rFonts w:eastAsia="Times New Roman"/>
            <w:bCs/>
            <w:lang w:val="fr-FR" w:eastAsia="fr-FR"/>
          </w:rPr>
          <w:t>, représenté par M. ………………………..</w:t>
        </w:r>
      </w:ins>
      <w:r>
        <w:rPr>
          <w:rFonts w:eastAsia="Times New Roman"/>
          <w:bCs/>
          <w:lang w:val="fr-FR" w:eastAsia="fr-FR"/>
          <w:rPrChange w:id="0" w:author="Author1">
            <w:rPr>
              <w:bCs/>
            </w:rPr>
          </w:rPrChange>
        </w:rPr>
        <w:t xml:space="preserve"> est le mandataire solidaire du sous-groupement des entrepreneurs groupés conjoints chargés de l’exécution des travaux</w:t>
      </w:r>
      <w:ins w:id="111" w:author="Author3">
        <w:r>
          <w:rPr>
            <w:rFonts w:eastAsia="Times New Roman"/>
            <w:bCs/>
            <w:lang w:val="fr-FR" w:eastAsia="fr-FR"/>
          </w:rPr>
          <w:t>, à ce dûment habilité par un pouvoir [ci-joint] de chaque autre membre (concepteur) dudit sous-groupement</w:t>
        </w:r>
      </w:ins>
      <w:del w:id="112" w:author="Author3">
        <w:r>
          <w:rPr>
            <w:rFonts w:eastAsia="Times New Roman"/>
            <w:bCs/>
            <w:lang w:val="fr-FR" w:eastAsia="fr-FR"/>
          </w:rPr>
          <w:delText>.</w:delText>
        </w:r>
      </w:del>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r>
    </w:p>
    <w:p>
      <w:pPr>
        <w:pStyle w:val="Normal"/>
        <w:keepNext w:val="true"/>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jc w:val="both"/>
        <w:pPrChange w:id="0" w:author="Author1">
          <w:pPr>
            <w:jc w:val="both"/>
            <w:pBdr>
              <w:top w:val="single" w:sz="4" w:space="1" w:color="000000"/>
              <w:left w:val="single" w:sz="4" w:space="4" w:color="000000"/>
              <w:bottom w:val="single" w:sz="4" w:space="1" w:color="000000"/>
              <w:right w:val="single" w:sz="4" w:space="4" w:color="000000"/>
            </w:pBdr>
            <w:keepNext w:val="true"/>
            <w:shd w:val="clear" w:color="auto" w:fill="D9D9D9" w:themeFill="background1" w:themeFillShade="d9"/>
          </w:pPr>
        </w:pPrChange>
        <w:rPr>
          <w:rFonts w:eastAsia="Calibri" w:cs="Arial"/>
          <w:bCs/>
          <w:sz w:val="18"/>
          <w:lang w:val="fr-FR"/>
        </w:rPr>
      </w:pPr>
      <w:r>
        <w:rPr>
          <w:rFonts w:eastAsia="Calibri" w:cs="Arial"/>
          <w:b/>
          <w:sz w:val="18"/>
          <w:shd w:fill="D9D9D9" w:val="clear"/>
          <w:lang w:val="fr-FR"/>
        </w:rPr>
        <w:t>En qualité de …………………………………………</w:t>
      </w:r>
      <w:r>
        <w:rPr>
          <w:rFonts w:eastAsia="Calibri" w:cs="Arial"/>
          <w:b/>
          <w:sz w:val="18"/>
          <w:shd w:fill="D9D9D9" w:val="clear"/>
          <w:lang w:val="fr-FR"/>
          <w:rPrChange w:id="0" w:author="Author1">
            <w:rPr>
              <w:sz w:val="18"/>
              <w:b/>
              <w:shd w:fill="D9D9D9" w:val="clear"/>
            </w:rPr>
          </w:rPrChange>
        </w:rPr>
        <w:t xml:space="preserv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t>A compléter le cas échéant par les candidats si le groupement de conception-réalisation comporte un cotraitant distinct de l'équipe de conception ou de réalisation (ex. équipe d'ingénierie indépendante)</w:t>
      </w:r>
    </w:p>
    <w:p>
      <w:pPr>
        <w:pStyle w:val="Normal"/>
        <w:tabs>
          <w:tab w:val="clear" w:pos="708"/>
          <w:tab w:val="left" w:pos="9356" w:leader="dot"/>
        </w:tabs>
        <w:spacing w:before="0" w:after="0"/>
        <w:jc w:val="both"/>
        <w:rPr>
          <w:rFonts w:eastAsia="Times New Roman"/>
          <w:b/>
          <w:u w:val="single"/>
          <w:lang w:val="fr-FR" w:eastAsia="fr-FR"/>
          <w:ins w:id="115" w:author="Author1"/>
        </w:rPr>
      </w:pPr>
      <w:ins w:id="114" w:author="Author1">
        <w:r>
          <w:rPr>
            <w:rFonts w:eastAsia="Times New Roman"/>
            <w:b/>
            <w:u w:val="single"/>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t>1</w:t>
      </w:r>
      <w:r>
        <w:rPr>
          <w:rFonts w:eastAsia="Times New Roman"/>
          <w:b/>
          <w:u w:val="single"/>
          <w:vertAlign w:val="superscript"/>
          <w:lang w:val="fr-FR" w:eastAsia="fr-FR"/>
          <w:rPrChange w:id="0" w:author="Author1">
            <w:rPr>
              <w:vertAlign w:val="superscript"/>
              <w:u w:val="single"/>
              <w:b/>
            </w:rPr>
          </w:rPrChange>
        </w:rPr>
        <w:t>er</w:t>
      </w:r>
      <w:r>
        <w:rPr>
          <w:rFonts w:eastAsia="Times New Roman"/>
          <w:b/>
          <w:u w:val="single"/>
          <w:lang w:val="fr-FR" w:eastAsia="fr-FR"/>
          <w:rPrChange w:id="0" w:author="Author1">
            <w:rPr>
              <w:u w:val="single"/>
              <w:b/>
            </w:rPr>
          </w:rPrChange>
        </w:rPr>
        <w:t xml:space="preserve"> cocontractant (cas d'une personne morale)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Monsieur (Nom et prénoms)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agissant pour le compte de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en qualité de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domicilié à (Adresse complète et numéro de téléphone)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Immatriculée à l’INSEE :</w:t>
      </w:r>
    </w:p>
    <w:p>
      <w:pPr>
        <w:pStyle w:val="05PUCE1"/>
        <w:spacing w:before="0" w:after="0"/>
        <w:jc w:val="both"/>
        <w:pPrChange w:id="0" w:author="Author1">
          <w:pPr>
            <w:pStyle w:val="05PUCE1"/>
            <w:jc w:val="both"/>
          </w:pPr>
        </w:pPrChange>
        <w:rPr>
          <w:lang w:val="fr-FR" w:eastAsia="fr-FR"/>
        </w:rPr>
      </w:pPr>
      <w:r>
        <w:rPr>
          <w:lang w:val="fr-FR" w:eastAsia="fr-FR"/>
          <w:rPrChange w:id="0" w:author="Author1"/>
        </w:rPr>
        <w:t>Numéro SIRET :………………………………………….</w:t>
      </w:r>
    </w:p>
    <w:p>
      <w:pPr>
        <w:pStyle w:val="05PUCE1"/>
        <w:spacing w:before="0" w:after="0"/>
        <w:jc w:val="both"/>
        <w:pPrChange w:id="0" w:author="Author1">
          <w:pPr>
            <w:pStyle w:val="05PUCE1"/>
            <w:jc w:val="both"/>
          </w:pPr>
        </w:pPrChange>
        <w:rPr>
          <w:lang w:val="fr-FR" w:eastAsia="fr-FR"/>
        </w:rPr>
      </w:pPr>
      <w:r>
        <w:rPr>
          <w:lang w:val="fr-FR" w:eastAsia="fr-FR"/>
          <w:rPrChange w:id="0" w:author="Author1"/>
        </w:rPr>
        <w:t>Code la nomenclature d’activité française (NAF)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Numéro d’identification au registre du commerce : ………………………………………………</w:t>
      </w:r>
    </w:p>
    <w:p>
      <w:pPr>
        <w:pStyle w:val="Normal"/>
        <w:tabs>
          <w:tab w:val="clear" w:pos="708"/>
          <w:tab w:val="left" w:pos="9356" w:leader="dot"/>
        </w:tabs>
        <w:spacing w:before="0" w:after="0"/>
        <w:jc w:val="both"/>
        <w:rPr>
          <w:rFonts w:eastAsia="Times New Roman"/>
          <w:b/>
          <w:u w:val="single"/>
          <w:lang w:val="fr-FR" w:eastAsia="fr-FR"/>
          <w:ins w:id="123" w:author="Author1"/>
        </w:rPr>
      </w:pPr>
      <w:ins w:id="122" w:author="Author1">
        <w:r>
          <w:rPr>
            <w:rFonts w:eastAsia="Times New Roman"/>
            <w:b/>
            <w:u w:val="single"/>
            <w:lang w:val="fr-FR" w:eastAsia="fr-FR"/>
          </w:rPr>
        </w:r>
      </w:ins>
    </w:p>
    <w:p>
      <w:pPr>
        <w:pStyle w:val="Normal"/>
        <w:tabs>
          <w:tab w:val="clear" w:pos="708"/>
          <w:tab w:val="left" w:pos="9356" w:leader="dot"/>
        </w:tabs>
        <w:spacing w:before="0" w:after="0"/>
        <w:jc w:val="both"/>
        <w:rPr>
          <w:rFonts w:eastAsia="Times New Roman"/>
          <w:b/>
          <w:u w:val="single"/>
          <w:lang w:val="fr-FR" w:eastAsia="fr-FR"/>
        </w:rPr>
      </w:pPr>
      <w:r>
        <w:rPr>
          <w:rFonts w:eastAsia="Times New Roman"/>
          <w:b/>
          <w:u w:val="single"/>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Change w:id="0" w:author="Author1">
            <w:rPr>
              <w:u w:val="single"/>
              <w:b/>
            </w:rPr>
          </w:rPrChange>
        </w:rPr>
        <w:t>2</w:t>
      </w:r>
      <w:r>
        <w:rPr>
          <w:rFonts w:eastAsia="Times New Roman"/>
          <w:b/>
          <w:u w:val="single"/>
          <w:vertAlign w:val="superscript"/>
          <w:lang w:val="fr-FR" w:eastAsia="fr-FR"/>
          <w:rPrChange w:id="0" w:author="Author1">
            <w:rPr>
              <w:vertAlign w:val="superscript"/>
              <w:u w:val="single"/>
              <w:b/>
            </w:rPr>
          </w:rPrChange>
        </w:rPr>
        <w:t>e</w:t>
      </w:r>
      <w:r>
        <w:rPr>
          <w:rFonts w:eastAsia="Times New Roman"/>
          <w:b/>
          <w:u w:val="single"/>
          <w:lang w:val="fr-FR" w:eastAsia="fr-FR"/>
          <w:rPrChange w:id="0" w:author="Author1">
            <w:rPr>
              <w:u w:val="single"/>
              <w:b/>
            </w:rPr>
          </w:rPrChange>
        </w:rPr>
        <w:t xml:space="preserve"> cocontractant (cas d'une personne physique)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M ........................................................................................................., Agissant en mon nom personnel,</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domicilié à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et immatriculé au RCS de : …………………………………… sous le n°</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Change w:id="0" w:author="Author1">
            <w:rPr>
              <w:u w:val="single"/>
              <w:b/>
            </w:rPr>
          </w:rPrChange>
        </w:rPr>
        <w:t>3</w:t>
      </w:r>
      <w:r>
        <w:rPr>
          <w:rFonts w:eastAsia="Times New Roman"/>
          <w:b/>
          <w:u w:val="single"/>
          <w:vertAlign w:val="superscript"/>
          <w:lang w:val="fr-FR" w:eastAsia="fr-FR"/>
          <w:rPrChange w:id="0" w:author="Author1">
            <w:rPr>
              <w:vertAlign w:val="superscript"/>
              <w:u w:val="single"/>
              <w:b/>
            </w:rPr>
          </w:rPrChange>
        </w:rPr>
        <w:t>e</w:t>
      </w:r>
      <w:r>
        <w:rPr>
          <w:rFonts w:eastAsia="Times New Roman"/>
          <w:b/>
          <w:u w:val="single"/>
          <w:lang w:val="fr-FR" w:eastAsia="fr-FR"/>
          <w:rPrChange w:id="0" w:author="Author1">
            <w:rPr>
              <w:u w:val="single"/>
              <w:b/>
            </w:rPr>
          </w:rPrChange>
        </w:rPr>
        <w:t xml:space="preserve"> cocontractant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b/>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Dans le cas d'un sous-groupement d'entreprises, l'entreprise ………………………………………..</w:t>
      </w:r>
      <w:ins w:id="134" w:author="Author3">
        <w:r>
          <w:rPr>
            <w:rFonts w:eastAsia="Times New Roman"/>
            <w:lang w:val="fr-FR" w:eastAsia="fr-FR"/>
          </w:rPr>
          <w:t>, représenté par M. ………………………..</w:t>
        </w:r>
      </w:ins>
      <w:r>
        <w:rPr>
          <w:rFonts w:eastAsia="Times New Roman"/>
          <w:lang w:val="fr-FR" w:eastAsia="fr-FR"/>
          <w:rPrChange w:id="0" w:author="Author1"/>
        </w:rPr>
        <w:t xml:space="preserve"> est le mandataire solidaire du sous-groupement des entrepreneurs groupés conjoints chargés de …………………………………………………….</w:t>
      </w:r>
      <w:ins w:id="136" w:author="Author3">
        <w:r>
          <w:rPr>
            <w:rFonts w:eastAsia="Times New Roman"/>
            <w:lang w:val="fr-FR" w:eastAsia="fr-FR"/>
          </w:rPr>
          <w:t xml:space="preserve">, </w:t>
        </w:r>
      </w:ins>
      <w:ins w:id="137" w:author="Author3">
        <w:r>
          <w:rPr>
            <w:rFonts w:eastAsia="Times New Roman"/>
            <w:bCs/>
            <w:lang w:val="fr-FR" w:eastAsia="fr-FR"/>
          </w:rPr>
          <w:t>à ce dûment habilité par un pouvoir [ci-joint] de chaque autre membre (concepteur) dudit sous-groupement</w:t>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shd w:fill="FFFFFF" w:val="clear"/>
          <w:lang w:val="fr-FR" w:eastAsia="fr-FR"/>
          <w:ins w:id="139" w:author="Author3"/>
        </w:rPr>
      </w:pPr>
      <w:ins w:id="138" w:author="Author3">
        <w:r>
          <w:rPr>
            <w:rFonts w:eastAsia="Times New Roman"/>
            <w:shd w:fill="FFFFFF" w:val="clear"/>
            <w:lang w:val="fr-FR" w:eastAsia="fr-FR"/>
          </w:rPr>
        </w:r>
      </w:ins>
    </w:p>
    <w:p>
      <w:pPr>
        <w:pStyle w:val="Normal"/>
        <w:tabs>
          <w:tab w:val="clear" w:pos="708"/>
          <w:tab w:val="left" w:pos="9356" w:leader="dot"/>
        </w:tabs>
        <w:spacing w:before="0" w:after="0"/>
        <w:jc w:val="both"/>
        <w:rPr>
          <w:rFonts w:eastAsia="Times New Roman"/>
          <w:shd w:fill="FFFFFF" w:val="clear"/>
          <w:lang w:val="fr-FR" w:eastAsia="fr-FR"/>
        </w:rPr>
      </w:pPr>
      <w:r>
        <w:rPr>
          <w:rFonts w:eastAsia="Times New Roman"/>
          <w:shd w:fill="FFFFFF" w:val="clear"/>
          <w:lang w:val="fr-FR" w:eastAsia="fr-FR"/>
        </w:rPr>
        <w:t xml:space="preserve">La société (Cas de la personne morale) ……………………………représentée par M…..…………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shd w:fill="FFFFFF" w:val="clear"/>
          <w:lang w:val="fr-FR" w:eastAsia="fr-FR"/>
        </w:rPr>
        <w:t xml:space="preserve">ou Monsieur (Cas de la personne physique) ……………………..…….., </w:t>
      </w:r>
      <w:r>
        <w:rPr>
          <w:rFonts w:eastAsia="Times New Roman"/>
          <w:lang w:val="fr-FR" w:eastAsia="fr-FR"/>
          <w:rPrChange w:id="0" w:author="Author1"/>
        </w:rPr>
        <w:t>dûment mandaté à cet effet, est le</w:t>
      </w:r>
      <w:r>
        <w:rPr>
          <w:rFonts w:eastAsia="Times New Roman"/>
          <w:shd w:fill="FFFFFF" w:val="clear"/>
          <w:lang w:val="fr-FR" w:eastAsia="fr-FR"/>
          <w:rPrChange w:id="0" w:author="Author1">
            <w:rPr>
              <w:shd w:fill="FFFFFF" w:val="clear"/>
            </w:rPr>
          </w:rPrChange>
        </w:rPr>
        <w:t xml:space="preserve"> mandataire solidaire du groupement conjoint de conception-réalisation, </w:t>
      </w:r>
      <w:r>
        <w:rPr>
          <w:rFonts w:eastAsia="Times New Roman"/>
          <w:lang w:val="fr-FR" w:eastAsia="fr-FR"/>
          <w:rPrChange w:id="0" w:author="Author1"/>
        </w:rPr>
        <w:t xml:space="preserve">solidaire financièrement de chacun des membres du groupement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bCs/>
          <w:color w:val="EE0000"/>
          <w:lang w:val="fr-FR" w:eastAsia="fr-FR"/>
        </w:rPr>
      </w:pPr>
      <w:r>
        <w:rPr>
          <w:rFonts w:eastAsia="Times New Roman"/>
          <w:b/>
          <w:bCs/>
          <w:color w:val="EE0000"/>
          <w:lang w:val="fr-FR" w:eastAsia="fr-FR"/>
        </w:rPr>
        <w:t>Adresse électronique nécessaire aux notifications par échanges dématérialisés faites par le maître d’ouvrage conformément à l'article 1.7 du CCAP :</w:t>
      </w:r>
      <w:r>
        <w:rPr>
          <w:rFonts w:eastAsia="Times New Roman"/>
          <w:b/>
          <w:bCs/>
          <w:color w:val="EE0000"/>
          <w:lang w:val="fr-FR" w:eastAsia="fr-FR"/>
          <w:rPrChange w:id="0" w:author="Author1">
            <w:rPr>
              <w:b/>
              <w:bCs/>
            </w:rPr>
          </w:rPrChange>
        </w:rPr>
        <w:t xml:space="preserve"> …………………………………………………………………….………</w:t>
      </w:r>
    </w:p>
    <w:p>
      <w:pPr>
        <w:pStyle w:val="Normal"/>
        <w:tabs>
          <w:tab w:val="clear" w:pos="708"/>
          <w:tab w:val="left" w:pos="9356" w:leader="dot"/>
        </w:tabs>
        <w:spacing w:before="0" w:after="0"/>
        <w:jc w:val="both"/>
        <w:rPr>
          <w:rFonts w:eastAsia="Times New Roman"/>
          <w:lang w:val="fr-FR" w:eastAsia="fr-FR"/>
          <w:ins w:id="145" w:author="Author1"/>
        </w:rPr>
      </w:pPr>
      <w:ins w:id="144"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Après avoir pris connaissance du Cahier des Clauses Administratives Particulières (CCAP) et des documents qui y sont mentionnés,</w:t>
      </w:r>
    </w:p>
    <w:p>
      <w:pPr>
        <w:pStyle w:val="05-PUCE1"/>
        <w:numPr>
          <w:ilvl w:val="0"/>
          <w:numId w:val="3"/>
        </w:numPr>
        <w:tabs>
          <w:tab w:val="clear" w:pos="567"/>
          <w:tab w:val="left" w:pos="284" w:leader="none"/>
        </w:tabs>
        <w:spacing w:before="0" w:after="0"/>
        <w:ind w:hanging="0" w:left="284"/>
        <w:jc w:val="both"/>
        <w:pPrChange w:id="0" w:author="Author1">
          <w:pPr>
            <w:pStyle w:val="05-PUCE1"/>
            <w:jc w:val="both"/>
            <w:tabs>
              <w:tab w:val="left" w:pos="284" w:leader="none"/>
              <w:tab w:val="left" w:pos="567" w:leader="none"/>
            </w:tabs>
            <w:ind w:hanging="0" w:left="284"/>
          </w:pPr>
        </w:pPrChange>
        <w:rPr>
          <w:lang w:val="fr-FR" w:eastAsia="fr-FR"/>
        </w:rPr>
      </w:pPr>
      <w:r>
        <w:rPr>
          <w:lang w:val="fr-FR" w:eastAsia="fr-FR"/>
          <w:rPrChange w:id="0" w:author="Author1"/>
        </w:rPr>
        <w:t xml:space="preserve">nous ENGAGEONS sans réserve, en tant que cotraitants </w:t>
      </w:r>
      <w:r>
        <w:rPr>
          <w:bCs/>
          <w:lang w:val="fr-FR" w:eastAsia="fr-FR"/>
          <w:rPrChange w:id="0" w:author="Author1">
            <w:rPr>
              <w:bCs/>
            </w:rPr>
          </w:rPrChange>
        </w:rPr>
        <w:t>groupés conjoints</w:t>
      </w:r>
      <w:r>
        <w:rPr>
          <w:b/>
          <w:lang w:val="fr-FR" w:eastAsia="fr-FR"/>
          <w:rPrChange w:id="0" w:author="Author1">
            <w:rPr>
              <w:b/>
            </w:rPr>
          </w:rPrChange>
        </w:rPr>
        <w:t xml:space="preserve">, </w:t>
      </w:r>
      <w:r>
        <w:rPr>
          <w:lang w:val="fr-FR" w:eastAsia="fr-FR"/>
          <w:rPrChange w:id="0" w:author="Author1"/>
        </w:rPr>
        <w:t xml:space="preserve">conformément aux stipulations des documents visés ci-dessus, à exécuter les prestations dans les conditions ci-après définies, </w:t>
      </w:r>
    </w:p>
    <w:p>
      <w:pPr>
        <w:pStyle w:val="05-PUCE1"/>
        <w:numPr>
          <w:ilvl w:val="0"/>
          <w:numId w:val="3"/>
        </w:numPr>
        <w:tabs>
          <w:tab w:val="clear" w:pos="567"/>
          <w:tab w:val="left" w:pos="284" w:leader="none"/>
        </w:tabs>
        <w:spacing w:before="0" w:after="0"/>
        <w:ind w:hanging="0" w:left="284"/>
        <w:jc w:val="both"/>
        <w:pPrChange w:id="0" w:author="Author1">
          <w:pPr>
            <w:pStyle w:val="05-PUCE1"/>
            <w:jc w:val="both"/>
            <w:tabs>
              <w:tab w:val="left" w:pos="284" w:leader="none"/>
              <w:tab w:val="left" w:pos="567" w:leader="none"/>
            </w:tabs>
            <w:ind w:hanging="0" w:left="284"/>
          </w:pPr>
        </w:pPrChange>
        <w:rPr>
          <w:lang w:val="fr-FR" w:eastAsia="fr-FR"/>
        </w:rPr>
      </w:pPr>
      <w:r>
        <w:rPr>
          <w:lang w:val="fr-FR" w:eastAsia="fr-FR"/>
        </w:rPr>
        <w:t>AFFIRMONS sous peine de résiliation de plein droit du marché, que toutes les personnes physiques ou morales pour lesquelles nous intervenons sont titulaires de polices d'assurances garantissant les responsabilités qu'elles encourent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val="fr-FR" w:eastAsia="fr-FR"/>
        </w:rPr>
      </w:pPr>
      <w:r>
        <w:rPr>
          <w:rFonts w:eastAsia="Times New Roman"/>
          <w:b/>
          <w:lang w:val="fr-FR" w:eastAsia="fr-FR"/>
          <w:rPrChange w:id="0" w:author="Author1">
            <w:rPr>
              <w:b/>
            </w:rPr>
          </w:rPrChange>
        </w:rPr>
        <w:t>Concepteur ou membres du sous-groupement conjoint de l’équipe de conception :</w:t>
      </w:r>
    </w:p>
    <w:p>
      <w:pPr>
        <w:pStyle w:val="Normal"/>
        <w:tabs>
          <w:tab w:val="clear" w:pos="708"/>
          <w:tab w:val="left" w:pos="2700" w:leader="none"/>
          <w:tab w:val="left" w:pos="5220" w:leader="none"/>
          <w:tab w:val="left" w:pos="7740" w:leader="none"/>
          <w:tab w:val="left" w:pos="9356" w:leader="dot"/>
        </w:tabs>
        <w:spacing w:before="0" w:after="0"/>
        <w:jc w:val="both"/>
        <w:pPrChange w:id="0" w:author="Author1">
          <w:pPr>
            <w:jc w:val="both"/>
            <w:tabs>
              <w:tab w:val="left" w:pos="2700" w:leader="none"/>
              <w:tab w:val="left" w:pos="5220" w:leader="none"/>
              <w:tab w:val="left" w:pos="7740" w:leader="none"/>
              <w:tab w:val="left" w:pos="9356" w:leader="dot"/>
            </w:tabs>
          </w:pPr>
        </w:pPrChange>
        <w:rPr>
          <w:rFonts w:eastAsia="Times New Roman" w:cs="Arial"/>
          <w:bCs/>
          <w:u w:val="single"/>
          <w:shd w:fill="FFFFFF" w:val="clear"/>
          <w:lang w:val="fr-FR" w:eastAsia="fr-FR"/>
        </w:rPr>
      </w:pPr>
      <w:r>
        <w:rPr>
          <w:rFonts w:eastAsia="Times New Roman" w:cs="Arial"/>
          <w:bCs/>
          <w:shd w:fill="FFFFFF" w:val="clear"/>
          <w:lang w:val="fr-FR" w:eastAsia="fr-FR"/>
          <w:rPrChange w:id="0" w:author="Author1">
            <w:rPr>
              <w:shd w:fill="FFFFFF" w:val="clear"/>
              <w:bCs/>
            </w:rPr>
          </w:rPrChange>
        </w:rPr>
        <w:tab/>
      </w:r>
      <w:r>
        <w:rPr>
          <w:rFonts w:eastAsia="Times New Roman" w:cs="Arial"/>
          <w:bCs/>
          <w:u w:val="single"/>
          <w:shd w:fill="FFFFFF" w:val="clear"/>
          <w:lang w:val="fr-FR" w:eastAsia="fr-FR"/>
          <w:rPrChange w:id="0" w:author="Author1">
            <w:rPr>
              <w:u w:val="single"/>
              <w:shd w:fill="FFFFFF" w:val="clear"/>
              <w:bCs/>
            </w:rPr>
          </w:rPrChange>
        </w:rPr>
        <w:t>cocontractant</w:t>
      </w:r>
      <w:r>
        <w:rPr>
          <w:rFonts w:eastAsia="Times New Roman" w:cs="Arial"/>
          <w:bCs/>
          <w:shd w:fill="FFFFFF" w:val="clear"/>
          <w:lang w:val="fr-FR" w:eastAsia="fr-FR"/>
          <w:rPrChange w:id="0" w:author="Author1">
            <w:rPr>
              <w:shd w:fill="FFFFFF" w:val="clear"/>
              <w:bCs/>
            </w:rPr>
          </w:rPrChange>
        </w:rPr>
        <w:tab/>
      </w:r>
      <w:r>
        <w:rPr>
          <w:rFonts w:eastAsia="Times New Roman" w:cs="Arial"/>
          <w:bCs/>
          <w:u w:val="single"/>
          <w:shd w:fill="FFFFFF" w:val="clear"/>
          <w:lang w:val="fr-FR" w:eastAsia="fr-FR"/>
          <w:rPrChange w:id="0" w:author="Author1">
            <w:rPr>
              <w:u w:val="single"/>
              <w:shd w:fill="FFFFFF" w:val="clear"/>
              <w:bCs/>
            </w:rPr>
          </w:rPrChange>
        </w:rPr>
        <w:t>cocontractant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Compagnie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N° police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val="fr-FR" w:eastAsia="fr-FR"/>
        </w:rPr>
      </w:pPr>
      <w:r>
        <w:rPr>
          <w:rFonts w:eastAsia="Times New Roman"/>
          <w:b/>
          <w:lang w:val="fr-FR" w:eastAsia="fr-FR"/>
        </w:rPr>
        <w:t>Entrepreneur ou membres du sous-groupement conjoint des entreprises chargées de l'exécution des travaux :</w:t>
      </w:r>
    </w:p>
    <w:p>
      <w:pPr>
        <w:pStyle w:val="Normal"/>
        <w:tabs>
          <w:tab w:val="clear" w:pos="708"/>
          <w:tab w:val="left" w:pos="2700" w:leader="none"/>
          <w:tab w:val="left" w:pos="5220" w:leader="none"/>
          <w:tab w:val="left" w:pos="7740" w:leader="none"/>
          <w:tab w:val="left" w:pos="9356" w:leader="dot"/>
        </w:tabs>
        <w:spacing w:before="0" w:after="0"/>
        <w:jc w:val="both"/>
        <w:pPrChange w:id="0" w:author="Author1">
          <w:pPr>
            <w:jc w:val="both"/>
            <w:tabs>
              <w:tab w:val="left" w:pos="2700" w:leader="none"/>
              <w:tab w:val="left" w:pos="5220" w:leader="none"/>
              <w:tab w:val="left" w:pos="7740" w:leader="none"/>
              <w:tab w:val="left" w:pos="9356" w:leader="dot"/>
            </w:tabs>
          </w:pPr>
        </w:pPrChange>
        <w:rPr>
          <w:rFonts w:eastAsia="Times New Roman" w:cs="Arial"/>
          <w:bCs/>
          <w:u w:val="single"/>
          <w:shd w:fill="FFFFFF" w:val="clear"/>
          <w:lang w:val="fr-FR" w:eastAsia="fr-FR"/>
        </w:rPr>
      </w:pPr>
      <w:r>
        <w:rPr>
          <w:rFonts w:eastAsia="Times New Roman" w:cs="Arial"/>
          <w:bCs/>
          <w:shd w:fill="FFFFFF" w:val="clear"/>
          <w:lang w:val="fr-FR" w:eastAsia="fr-FR"/>
          <w:rPrChange w:id="0" w:author="Author1">
            <w:rPr>
              <w:shd w:fill="FFFFFF" w:val="clear"/>
              <w:bCs/>
            </w:rPr>
          </w:rPrChange>
        </w:rPr>
        <w:tab/>
      </w:r>
      <w:r>
        <w:rPr>
          <w:rFonts w:eastAsia="Times New Roman" w:cs="Arial"/>
          <w:bCs/>
          <w:u w:val="single"/>
          <w:shd w:fill="FFFFFF" w:val="clear"/>
          <w:lang w:val="fr-FR" w:eastAsia="fr-FR"/>
          <w:rPrChange w:id="0" w:author="Author1">
            <w:rPr>
              <w:u w:val="single"/>
              <w:shd w:fill="FFFFFF" w:val="clear"/>
              <w:bCs/>
            </w:rPr>
          </w:rPrChange>
        </w:rPr>
        <w:t>cocontractant</w:t>
      </w:r>
      <w:r>
        <w:rPr>
          <w:rFonts w:eastAsia="Times New Roman" w:cs="Arial"/>
          <w:bCs/>
          <w:shd w:fill="FFFFFF" w:val="clear"/>
          <w:lang w:val="fr-FR" w:eastAsia="fr-FR"/>
          <w:rPrChange w:id="0" w:author="Author1">
            <w:rPr>
              <w:shd w:fill="FFFFFF" w:val="clear"/>
              <w:bCs/>
            </w:rPr>
          </w:rPrChange>
        </w:rPr>
        <w:tab/>
      </w:r>
      <w:r>
        <w:rPr>
          <w:rFonts w:eastAsia="Times New Roman" w:cs="Arial"/>
          <w:bCs/>
          <w:u w:val="single"/>
          <w:shd w:fill="FFFFFF" w:val="clear"/>
          <w:lang w:val="fr-FR" w:eastAsia="fr-FR"/>
          <w:rPrChange w:id="0" w:author="Author1">
            <w:rPr>
              <w:u w:val="single"/>
              <w:shd w:fill="FFFFFF" w:val="clear"/>
              <w:bCs/>
            </w:rPr>
          </w:rPrChange>
        </w:rPr>
        <w:t>cocontractant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Compagnie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N° police :</w:t>
      </w:r>
      <w:r>
        <w:rPr>
          <w:rFonts w:eastAsia="Times New Roman"/>
          <w:lang w:val="fr-FR" w:eastAsia="fr-FR"/>
          <w:rPrChange w:id="0" w:author="Author1"/>
        </w:rPr>
        <w:tab/>
      </w:r>
    </w:p>
    <w:p>
      <w:pPr>
        <w:pStyle w:val="Normal"/>
        <w:tabs>
          <w:tab w:val="clear" w:pos="708"/>
          <w:tab w:val="center" w:pos="3420" w:leader="none"/>
          <w:tab w:val="center" w:pos="6120" w:leader="none"/>
          <w:tab w:val="center" w:pos="8460" w:leader="none"/>
          <w:tab w:val="left" w:pos="9356" w:leader="dot"/>
        </w:tabs>
        <w:spacing w:before="0" w:after="0"/>
        <w:jc w:val="both"/>
        <w:pPrChange w:id="0" w:author="Author1">
          <w:pPr>
            <w:jc w:val="both"/>
            <w:tabs>
              <w:tab w:val="center" w:pos="3420" w:leader="none"/>
              <w:tab w:val="center" w:pos="6120" w:leader="none"/>
              <w:tab w:val="center" w:pos="8460" w:leader="none"/>
              <w:tab w:val="left" w:pos="9356" w:leader="dot"/>
            </w:tabs>
          </w:pPr>
        </w:pPrChange>
        <w:rPr>
          <w:rFonts w:eastAsia="Times New Roman" w:cs="Arial"/>
          <w:b/>
          <w:lang w:val="fr-FR" w:eastAsia="fr-FR"/>
        </w:rPr>
      </w:pPr>
      <w:r>
        <w:rPr>
          <w:rFonts w:eastAsia="Times New Roman"/>
          <w:b/>
          <w:lang w:val="fr-FR" w:eastAsia="fr-FR"/>
          <w:rPrChange w:id="0" w:author="Author1">
            <w:rPr>
              <w:b/>
            </w:rPr>
          </w:rPrChange>
        </w:rPr>
        <w:t>(le cas échéant) Entrepreneur ou membres du sous-groupement conjoint des entreprises chargées</w:t>
      </w:r>
      <w:r>
        <w:rPr>
          <w:rFonts w:eastAsia="Times New Roman" w:cs="Arial"/>
          <w:b/>
          <w:lang w:val="fr-FR" w:eastAsia="fr-FR"/>
          <w:rPrChange w:id="0" w:author="Author1">
            <w:rPr>
              <w:b/>
            </w:rPr>
          </w:rPrChange>
        </w:rPr>
        <w:t xml:space="preserve"> ………………………. :</w:t>
      </w:r>
    </w:p>
    <w:p>
      <w:pPr>
        <w:pStyle w:val="Normal"/>
        <w:tabs>
          <w:tab w:val="clear" w:pos="708"/>
          <w:tab w:val="left" w:pos="2700" w:leader="none"/>
          <w:tab w:val="left" w:pos="5220" w:leader="none"/>
          <w:tab w:val="left" w:pos="7740" w:leader="none"/>
          <w:tab w:val="left" w:pos="9356" w:leader="dot"/>
        </w:tabs>
        <w:spacing w:before="0" w:after="0"/>
        <w:jc w:val="both"/>
        <w:pPrChange w:id="0" w:author="Author1">
          <w:pPr>
            <w:jc w:val="both"/>
            <w:tabs>
              <w:tab w:val="left" w:pos="2700" w:leader="none"/>
              <w:tab w:val="left" w:pos="5220" w:leader="none"/>
              <w:tab w:val="left" w:pos="7740" w:leader="none"/>
              <w:tab w:val="left" w:pos="9356" w:leader="dot"/>
            </w:tabs>
          </w:pPr>
        </w:pPrChange>
        <w:rPr>
          <w:rFonts w:eastAsia="Times New Roman" w:cs="Arial"/>
          <w:bCs/>
          <w:u w:val="single"/>
          <w:shd w:fill="FFFFFF" w:val="clear"/>
          <w:lang w:val="fr-FR" w:eastAsia="fr-FR"/>
        </w:rPr>
      </w:pPr>
      <w:r>
        <w:rPr>
          <w:rFonts w:eastAsia="Times New Roman" w:cs="Arial"/>
          <w:bCs/>
          <w:shd w:fill="FFFFFF" w:val="clear"/>
          <w:lang w:val="fr-FR" w:eastAsia="fr-FR"/>
        </w:rPr>
        <w:tab/>
      </w:r>
      <w:r>
        <w:rPr>
          <w:rFonts w:eastAsia="Times New Roman" w:cs="Arial"/>
          <w:bCs/>
          <w:u w:val="single"/>
          <w:shd w:fill="FFFFFF" w:val="clear"/>
          <w:lang w:val="fr-FR" w:eastAsia="fr-FR"/>
          <w:rPrChange w:id="0" w:author="Author1">
            <w:rPr>
              <w:u w:val="single"/>
              <w:shd w:fill="FFFFFF" w:val="clear"/>
              <w:bCs/>
            </w:rPr>
          </w:rPrChange>
        </w:rPr>
        <w:t>cocontractant</w:t>
      </w:r>
      <w:r>
        <w:rPr>
          <w:rFonts w:eastAsia="Times New Roman" w:cs="Arial"/>
          <w:bCs/>
          <w:shd w:fill="FFFFFF" w:val="clear"/>
          <w:lang w:val="fr-FR" w:eastAsia="fr-FR"/>
          <w:rPrChange w:id="0" w:author="Author1">
            <w:rPr>
              <w:shd w:fill="FFFFFF" w:val="clear"/>
              <w:bCs/>
            </w:rPr>
          </w:rPrChange>
        </w:rPr>
        <w:tab/>
      </w:r>
      <w:r>
        <w:rPr>
          <w:rFonts w:eastAsia="Times New Roman" w:cs="Arial"/>
          <w:bCs/>
          <w:u w:val="single"/>
          <w:shd w:fill="FFFFFF" w:val="clear"/>
          <w:lang w:val="fr-FR" w:eastAsia="fr-FR"/>
          <w:rPrChange w:id="0" w:author="Author1">
            <w:rPr>
              <w:u w:val="single"/>
              <w:shd w:fill="FFFFFF" w:val="clear"/>
              <w:bCs/>
            </w:rPr>
          </w:rPrChange>
        </w:rPr>
        <w:t>cocontractant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bCs/>
          <w:lang w:val="fr-FR" w:eastAsia="fr-FR"/>
          <w:rPrChange w:id="0" w:author="Author1">
            <w:rPr>
              <w:bCs/>
            </w:rPr>
          </w:rPrChange>
        </w:rPr>
        <w:t>Compagnie :</w:t>
      </w:r>
      <w:r>
        <w:rPr>
          <w:rFonts w:eastAsia="Times New Roman"/>
          <w:bCs/>
          <w:lang w:val="fr-FR" w:eastAsia="fr-FR"/>
          <w:rPrChange w:id="0" w:author="Author1">
            <w:rPr>
              <w:bCs/>
            </w:rPr>
          </w:rPrChange>
        </w:rPr>
        <w:tab/>
      </w:r>
      <w:r>
        <w:rPr>
          <w:rFonts w:eastAsia="Times New Roman"/>
          <w:lang w:val="fr-FR" w:eastAsia="fr-FR"/>
          <w:rPrChange w:id="0" w:author="Author1"/>
        </w:rPr>
        <w: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N° police :</w:t>
      </w:r>
      <w:r>
        <w:rPr>
          <w:rFonts w:eastAsia="Times New Roman"/>
          <w:lang w:val="fr-FR" w:eastAsia="fr-FR"/>
          <w:rPrChange w:id="0" w:author="Author1"/>
        </w:rPr>
        <w:tab/>
        <w: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05-PUCE1"/>
        <w:numPr>
          <w:ilvl w:val="0"/>
          <w:numId w:val="3"/>
        </w:numPr>
        <w:spacing w:before="0" w:after="0"/>
        <w:ind w:hanging="360" w:left="284"/>
        <w:jc w:val="both"/>
        <w:pPrChange w:id="0" w:author="Author1">
          <w:pPr>
            <w:pStyle w:val="05-PUCE1"/>
            <w:jc w:val="both"/>
            <w:ind w:left="284"/>
          </w:pPr>
        </w:pPrChange>
        <w:rPr>
          <w:lang w:val="fr-FR" w:eastAsia="fr-FR"/>
        </w:rPr>
      </w:pPr>
      <w:r>
        <w:rPr>
          <w:lang w:val="fr-FR" w:eastAsia="fr-FR"/>
        </w:rPr>
        <w:t xml:space="preserve"> </w:t>
      </w:r>
      <w:r>
        <w:rPr>
          <w:lang w:val="fr-FR" w:eastAsia="fr-FR"/>
          <w:rPrChange w:id="0" w:author="Author1"/>
        </w:rPr>
        <w:t xml:space="preserve">CONFIRMONS, sous peine de résiliation de plein droit du marché, que les sous-traitants proposés à l'article </w:t>
      </w:r>
      <w:r>
        <w:rPr>
          <w:iCs/>
          <w:lang w:val="fr-FR" w:eastAsia="fr-FR"/>
          <w:rPrChange w:id="0" w:author="Author1">
            <w:rPr>
              <w:iCs/>
            </w:rPr>
          </w:rPrChange>
        </w:rPr>
        <w:t>4.3</w:t>
      </w:r>
      <w:r>
        <w:rPr>
          <w:lang w:val="fr-FR" w:eastAsia="fr-FR"/>
          <w:rPrChange w:id="0" w:author="Author1"/>
        </w:rPr>
        <w:t xml:space="preserve"> ci-après sont également titulaires de polices d'assurances garantissant les responsabilités qu'ils encourent.</w:t>
      </w:r>
    </w:p>
    <w:p>
      <w:pPr>
        <w:pStyle w:val="Normal"/>
        <w:tabs>
          <w:tab w:val="clear" w:pos="708"/>
          <w:tab w:val="left" w:pos="2700" w:leader="none"/>
          <w:tab w:val="left" w:pos="5220" w:leader="none"/>
          <w:tab w:val="left" w:pos="7740" w:leader="none"/>
          <w:tab w:val="left" w:pos="9356" w:leader="dot"/>
        </w:tabs>
        <w:spacing w:before="0" w:after="0"/>
        <w:jc w:val="both"/>
        <w:pPrChange w:id="0" w:author="Author1">
          <w:pPr>
            <w:jc w:val="both"/>
            <w:tabs>
              <w:tab w:val="left" w:pos="2700" w:leader="none"/>
              <w:tab w:val="left" w:pos="5220" w:leader="none"/>
              <w:tab w:val="left" w:pos="7740" w:leader="none"/>
              <w:tab w:val="left" w:pos="9356" w:leader="dot"/>
            </w:tabs>
          </w:pPr>
        </w:pPrChange>
        <w:rPr>
          <w:rFonts w:eastAsia="Times New Roman" w:cs="Arial"/>
          <w:bCs/>
          <w:u w:val="single"/>
          <w:shd w:fill="FFFFFF" w:val="clear"/>
          <w:lang w:val="fr-FR" w:eastAsia="fr-FR"/>
        </w:rPr>
      </w:pPr>
      <w:r>
        <w:rPr>
          <w:rFonts w:eastAsia="Times New Roman" w:cs="Arial"/>
          <w:shd w:fill="FFFFFF" w:val="clear"/>
          <w:lang w:val="fr-FR" w:eastAsia="fr-FR"/>
          <w:rPrChange w:id="0" w:author="Author1">
            <w:rPr>
              <w:shd w:fill="FFFFFF" w:val="clear"/>
            </w:rPr>
          </w:rPrChange>
        </w:rPr>
        <w:tab/>
      </w:r>
      <w:r>
        <w:rPr>
          <w:rFonts w:eastAsia="Times New Roman" w:cs="Arial"/>
          <w:bCs/>
          <w:u w:val="single"/>
          <w:shd w:fill="FFFFFF" w:val="clear"/>
          <w:lang w:val="fr-FR" w:eastAsia="fr-FR"/>
          <w:rPrChange w:id="0" w:author="Author1">
            <w:rPr>
              <w:u w:val="single"/>
              <w:shd w:fill="FFFFFF" w:val="clear"/>
              <w:bCs/>
            </w:rPr>
          </w:rPrChange>
        </w:rPr>
        <w:t>1</w:t>
      </w:r>
      <w:r>
        <w:rPr>
          <w:rFonts w:eastAsia="Times New Roman" w:cs="Arial"/>
          <w:bCs/>
          <w:u w:val="single"/>
          <w:shd w:fill="FFFFFF" w:val="clear"/>
          <w:vertAlign w:val="superscript"/>
          <w:lang w:val="fr-FR" w:eastAsia="fr-FR"/>
          <w:rPrChange w:id="0" w:author="Author1">
            <w:rPr>
              <w:vertAlign w:val="superscript"/>
              <w:u w:val="single"/>
              <w:shd w:fill="FFFFFF" w:val="clear"/>
              <w:bCs/>
            </w:rPr>
          </w:rPrChange>
        </w:rPr>
        <w:t>er</w:t>
      </w:r>
      <w:r>
        <w:rPr>
          <w:rFonts w:eastAsia="Times New Roman" w:cs="Arial"/>
          <w:bCs/>
          <w:u w:val="single"/>
          <w:shd w:fill="FFFFFF" w:val="clear"/>
          <w:lang w:val="fr-FR" w:eastAsia="fr-FR"/>
          <w:rPrChange w:id="0" w:author="Author1">
            <w:rPr>
              <w:u w:val="single"/>
              <w:shd w:fill="FFFFFF" w:val="clear"/>
              <w:bCs/>
            </w:rPr>
          </w:rPrChange>
        </w:rPr>
        <w:t xml:space="preserve"> sous-traitant</w:t>
      </w:r>
      <w:r>
        <w:rPr>
          <w:rFonts w:eastAsia="Times New Roman" w:cs="Arial"/>
          <w:bCs/>
          <w:shd w:fill="FFFFFF" w:val="clear"/>
          <w:lang w:val="fr-FR" w:eastAsia="fr-FR"/>
          <w:rPrChange w:id="0" w:author="Author1">
            <w:rPr>
              <w:shd w:fill="FFFFFF" w:val="clear"/>
              <w:bCs/>
            </w:rPr>
          </w:rPrChange>
        </w:rPr>
        <w:tab/>
      </w:r>
      <w:r>
        <w:rPr>
          <w:rFonts w:eastAsia="Times New Roman" w:cs="Arial"/>
          <w:bCs/>
          <w:u w:val="single"/>
          <w:shd w:fill="FFFFFF" w:val="clear"/>
          <w:lang w:val="fr-FR" w:eastAsia="fr-FR"/>
          <w:rPrChange w:id="0" w:author="Author1">
            <w:rPr>
              <w:u w:val="single"/>
              <w:shd w:fill="FFFFFF" w:val="clear"/>
              <w:bCs/>
            </w:rPr>
          </w:rPrChange>
        </w:rPr>
        <w:t>2</w:t>
      </w:r>
      <w:r>
        <w:rPr>
          <w:rFonts w:eastAsia="Times New Roman" w:cs="Arial"/>
          <w:bCs/>
          <w:u w:val="single"/>
          <w:shd w:fill="FFFFFF" w:val="clear"/>
          <w:vertAlign w:val="superscript"/>
          <w:lang w:val="fr-FR" w:eastAsia="fr-FR"/>
          <w:rPrChange w:id="0" w:author="Author1">
            <w:rPr>
              <w:vertAlign w:val="superscript"/>
              <w:u w:val="single"/>
              <w:shd w:fill="FFFFFF" w:val="clear"/>
              <w:bCs/>
            </w:rPr>
          </w:rPrChange>
        </w:rPr>
        <w:t>e</w:t>
      </w:r>
      <w:r>
        <w:rPr>
          <w:rFonts w:eastAsia="Times New Roman" w:cs="Arial"/>
          <w:bCs/>
          <w:u w:val="single"/>
          <w:shd w:fill="FFFFFF" w:val="clear"/>
          <w:lang w:val="fr-FR" w:eastAsia="fr-FR"/>
          <w:rPrChange w:id="0" w:author="Author1">
            <w:rPr>
              <w:u w:val="single"/>
              <w:shd w:fill="FFFFFF" w:val="clear"/>
              <w:bCs/>
            </w:rPr>
          </w:rPrChange>
        </w:rPr>
        <w:t xml:space="preserve"> sous-traitant</w:t>
      </w:r>
    </w:p>
    <w:p>
      <w:pPr>
        <w:pStyle w:val="Normal"/>
        <w:tabs>
          <w:tab w:val="clear" w:pos="708"/>
          <w:tab w:val="center" w:pos="3420" w:leader="none"/>
          <w:tab w:val="center" w:pos="6120" w:leader="none"/>
          <w:tab w:val="center" w:pos="8460" w:leader="none"/>
          <w:tab w:val="left" w:pos="9356" w:leader="dot"/>
        </w:tabs>
        <w:spacing w:before="0" w:after="0"/>
        <w:jc w:val="both"/>
        <w:pPrChange w:id="0" w:author="Author1">
          <w:pPr>
            <w:jc w:val="both"/>
            <w:tabs>
              <w:tab w:val="center" w:pos="3420" w:leader="none"/>
              <w:tab w:val="center" w:pos="6120" w:leader="none"/>
              <w:tab w:val="center" w:pos="8460" w:leader="none"/>
              <w:tab w:val="left" w:pos="9356" w:leader="dot"/>
            </w:tabs>
          </w:pPr>
        </w:pPrChange>
        <w:rPr>
          <w:rFonts w:eastAsia="Times New Roman" w:cs="Arial"/>
          <w:shd w:fill="FFFFFF" w:val="clear"/>
          <w:lang w:val="fr-FR" w:eastAsia="fr-FR"/>
        </w:rPr>
      </w:pPr>
      <w:r>
        <w:rPr>
          <w:rFonts w:eastAsia="Times New Roman" w:cs="Arial"/>
          <w:shd w:fill="FFFFFF" w:val="clear"/>
          <w:lang w:val="fr-FR" w:eastAsia="fr-FR"/>
          <w:rPrChange w:id="0" w:author="Author1">
            <w:rPr>
              <w:shd w:fill="FFFFFF" w:val="clear"/>
            </w:rPr>
          </w:rPrChange>
        </w:rPr>
        <w:t>Compagnie :</w:t>
      </w:r>
      <w:r>
        <w:rPr>
          <w:rFonts w:eastAsia="Times New Roman" w:cs="Arial"/>
          <w:shd w:fill="FFFFFF" w:val="clear"/>
          <w:lang w:val="fr-FR" w:eastAsia="fr-FR"/>
          <w:rPrChange w:id="0" w:author="Author1">
            <w:rPr>
              <w:shd w:fill="FFFFFF" w:val="clear"/>
            </w:rPr>
          </w:rPrChange>
        </w:rPr>
        <w:tab/>
        <w:t>………………………....</w:t>
        <w:tab/>
        <w:t>……………………………</w:t>
      </w:r>
    </w:p>
    <w:p>
      <w:pPr>
        <w:pStyle w:val="Normal"/>
        <w:tabs>
          <w:tab w:val="clear" w:pos="708"/>
          <w:tab w:val="center" w:pos="3420" w:leader="none"/>
          <w:tab w:val="center" w:pos="6120" w:leader="none"/>
          <w:tab w:val="center" w:pos="8460" w:leader="none"/>
          <w:tab w:val="left" w:pos="9356" w:leader="dot"/>
        </w:tabs>
        <w:spacing w:before="0" w:after="0"/>
        <w:jc w:val="both"/>
        <w:pPrChange w:id="0" w:author="Author1">
          <w:pPr>
            <w:jc w:val="both"/>
            <w:tabs>
              <w:tab w:val="center" w:pos="3420" w:leader="none"/>
              <w:tab w:val="center" w:pos="6120" w:leader="none"/>
              <w:tab w:val="center" w:pos="8460" w:leader="none"/>
              <w:tab w:val="left" w:pos="9356" w:leader="dot"/>
            </w:tabs>
          </w:pPr>
        </w:pPrChange>
        <w:rPr>
          <w:rFonts w:eastAsia="Times New Roman" w:cs="Arial"/>
          <w:shd w:fill="FFFFFF" w:val="clear"/>
          <w:lang w:val="fr-FR" w:eastAsia="fr-FR"/>
        </w:rPr>
      </w:pPr>
      <w:r>
        <w:rPr>
          <w:rFonts w:eastAsia="Times New Roman" w:cs="Arial"/>
          <w:shd w:fill="FFFFFF" w:val="clear"/>
          <w:lang w:val="fr-FR" w:eastAsia="fr-FR"/>
        </w:rPr>
        <w:t>N° police :</w:t>
      </w:r>
      <w:r>
        <w:rPr>
          <w:rFonts w:eastAsia="Times New Roman" w:cs="Arial"/>
          <w:shd w:fill="FFFFFF" w:val="clear"/>
          <w:lang w:val="fr-FR" w:eastAsia="fr-FR"/>
          <w:rPrChange w:id="0" w:author="Author1">
            <w:rPr>
              <w:shd w:fill="FFFFFF" w:val="clear"/>
            </w:rPr>
          </w:rPrChange>
        </w:rPr>
        <w:tab/>
        <w:t>………………………....</w:t>
        <w:tab/>
        <w:t>……………………………</w:t>
      </w:r>
    </w:p>
    <w:p>
      <w:pPr>
        <w:pStyle w:val="Normal"/>
        <w:tabs>
          <w:tab w:val="clear" w:pos="708"/>
          <w:tab w:val="center" w:pos="3420" w:leader="none"/>
          <w:tab w:val="center" w:pos="6120" w:leader="none"/>
          <w:tab w:val="center" w:pos="8460" w:leader="none"/>
          <w:tab w:val="left" w:pos="9356" w:leader="dot"/>
        </w:tabs>
        <w:spacing w:before="0" w:after="0"/>
        <w:jc w:val="both"/>
        <w:rPr>
          <w:rFonts w:eastAsia="Times New Roman" w:cs="Arial"/>
          <w:shd w:fill="FFFFFF" w:val="clear"/>
          <w:lang w:val="fr-FR" w:eastAsia="fr-FR"/>
        </w:rPr>
      </w:pPr>
      <w:r>
        <w:rPr>
          <w:rFonts w:eastAsia="Times New Roman" w:cs="Arial"/>
          <w:shd w:fill="FFFFFF" w:val="clear"/>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Change w:id="0" w:author="Author1"/>
        </w:rPr>
        <w:t>L'offre ainsi présentée ne nous liant toutefois que si l'attribution du marché a lieu dans un délai de 180 jours à compter de la date limite de réception des offres</w:t>
      </w:r>
      <w:del w:id="189" w:author="Author2">
        <w:r>
          <w:rPr>
            <w:rFonts w:eastAsia="Times New Roman"/>
            <w:lang w:val="fr-FR" w:eastAsia="fr-FR"/>
          </w:rPr>
          <w:delText xml:space="preserve"> </w:delText>
        </w:r>
      </w:del>
      <w:del w:id="190" w:author="Author2">
        <w:r>
          <w:rPr>
            <w:rFonts w:eastAsia="Times New Roman" w:cs="Times New Roman"/>
            <w:lang w:val="fr-FR" w:eastAsia="fr-FR"/>
          </w:rPr>
          <w:delText>offres</w:delText>
        </w:r>
      </w:del>
      <w:r>
        <w:rPr>
          <w:rFonts w:eastAsia="Times New Roman" w:cs="Times New Roman"/>
          <w:lang w:val="fr-FR" w:eastAsia="fr-FR"/>
          <w:rPrChange w:id="0" w:author="Author1"/>
        </w:rPr>
        <w:t xml:space="preserve"> ou, en cas de mise en œuvre de la négociation, à compter de la date limite de réception des offres finales</w:t>
      </w:r>
      <w:r>
        <w:rPr>
          <w:rFonts w:eastAsia="Times New Roman"/>
          <w:lang w:val="fr-FR" w:eastAsia="fr-FR"/>
          <w:rPrChange w:id="0" w:author="Author1"/>
        </w:rPr>
        <w:t>.</w:t>
      </w:r>
    </w:p>
    <w:p>
      <w:pPr>
        <w:pStyle w:val="Normal"/>
        <w:tabs>
          <w:tab w:val="clear" w:pos="708"/>
          <w:tab w:val="left" w:pos="9356" w:leader="dot"/>
        </w:tabs>
        <w:spacing w:before="0" w:after="0"/>
        <w:jc w:val="both"/>
        <w:rPr>
          <w:rFonts w:eastAsia="Times New Roman"/>
          <w:lang w:val="fr-FR" w:eastAsia="fr-FR"/>
          <w:ins w:id="194" w:author="Author1"/>
        </w:rPr>
      </w:pPr>
      <w:ins w:id="193"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196" w:author="Author1"/>
        </w:rPr>
      </w:pPr>
      <w:ins w:id="195"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198" w:author="Author1"/>
        </w:rPr>
      </w:pPr>
      <w:ins w:id="197"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199" w:author="Author1"/>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00" w:author="Author1"/>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01" w:author="Author1"/>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03" w:author="Author1"/>
        </w:rPr>
      </w:pPr>
      <w:ins w:id="202"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05" w:author="Author1"/>
        </w:rPr>
      </w:pPr>
      <w:ins w:id="204"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07" w:author="Author1"/>
        </w:rPr>
      </w:pPr>
      <w:ins w:id="206"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09" w:author="Author1"/>
        </w:rPr>
      </w:pPr>
      <w:ins w:id="208"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10" w:author="Author1"/>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ins w:id="212" w:author="Author1"/>
        </w:rPr>
      </w:pPr>
      <w:ins w:id="211"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14" w:author="Author1"/>
        </w:rPr>
      </w:pPr>
      <w:ins w:id="213"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16" w:author="Author1"/>
        </w:rPr>
      </w:pPr>
      <w:ins w:id="215"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18" w:author="Author1"/>
        </w:rPr>
      </w:pPr>
      <w:ins w:id="217"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20" w:author="Author1"/>
        </w:rPr>
      </w:pPr>
      <w:ins w:id="219"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22" w:author="Author1"/>
        </w:rPr>
      </w:pPr>
      <w:ins w:id="221"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24" w:author="Author1"/>
        </w:rPr>
      </w:pPr>
      <w:ins w:id="223"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26" w:author="Author1"/>
        </w:rPr>
      </w:pPr>
      <w:ins w:id="225"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28" w:author="Author1"/>
        </w:rPr>
      </w:pPr>
      <w:ins w:id="227"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30" w:author="Author1"/>
        </w:rPr>
      </w:pPr>
      <w:ins w:id="229"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32" w:author="Author1"/>
        </w:rPr>
      </w:pPr>
      <w:ins w:id="231"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34" w:author="Author1"/>
        </w:rPr>
      </w:pPr>
      <w:ins w:id="233"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36" w:author="Author1"/>
        </w:rPr>
      </w:pPr>
      <w:ins w:id="235"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37" w:author="Author1"/>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ins w:id="239" w:author="Author2"/>
        </w:rPr>
      </w:pPr>
      <w:ins w:id="238"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241" w:author="Author2"/>
        </w:rPr>
      </w:pPr>
      <w:ins w:id="240"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r>
    </w:p>
    <w:p>
      <w:pPr>
        <w:pStyle w:val="01-TITRE1"/>
        <w:numPr>
          <w:ilvl w:val="0"/>
          <w:numId w:val="17"/>
        </w:numPr>
        <w:spacing w:before="0" w:after="0"/>
        <w:jc w:val="both"/>
        <w:pPrChange w:id="0" w:author="Author1">
          <w:pPr>
            <w:pStyle w:val="01-TITRE1"/>
            <w:jc w:val="both"/>
          </w:pPr>
        </w:pPrChange>
        <w:rPr>
          <w:lang w:eastAsia="fr-FR"/>
        </w:rPr>
      </w:pPr>
      <w:bookmarkStart w:id="9" w:name="_Toc248474491"/>
      <w:bookmarkStart w:id="10" w:name="_Toc70411718"/>
      <w:bookmarkStart w:id="11" w:name="_Toc130905634"/>
      <w:bookmarkStart w:id="12" w:name="_Toc219914257"/>
      <w:r>
        <w:rPr>
          <w:lang w:eastAsia="fr-FR"/>
        </w:rPr>
        <w:t>OBJET - INTERVENANTS</w:t>
      </w:r>
      <w:bookmarkEnd w:id="9"/>
      <w:bookmarkEnd w:id="10"/>
      <w:bookmarkEnd w:id="11"/>
      <w:bookmarkEnd w:id="12"/>
    </w:p>
    <w:p>
      <w:pPr>
        <w:pStyle w:val="02-TITRE2"/>
        <w:numPr>
          <w:ilvl w:val="1"/>
          <w:numId w:val="17"/>
        </w:numPr>
        <w:spacing w:before="0" w:after="0"/>
        <w:jc w:val="both"/>
        <w:pPrChange w:id="0" w:author="Author1">
          <w:pPr>
            <w:pStyle w:val="02-TITRE2"/>
            <w:jc w:val="both"/>
          </w:pPr>
        </w:pPrChange>
        <w:rPr>
          <w:lang w:eastAsia="fr-FR"/>
        </w:rPr>
      </w:pPr>
      <w:bookmarkStart w:id="13" w:name="_Toc70411719"/>
      <w:bookmarkStart w:id="14" w:name="_Toc130905635"/>
      <w:bookmarkStart w:id="15" w:name="_Toc219914258"/>
      <w:r>
        <w:rPr>
          <w:lang w:eastAsia="fr-FR"/>
        </w:rPr>
        <w:t>Objet du marché</w:t>
      </w:r>
      <w:bookmarkEnd w:id="13"/>
      <w:bookmarkEnd w:id="14"/>
      <w:bookmarkEnd w:id="15"/>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Le marché a pour objet la réalisation des prestations de conception et de réalisation des travaux pour </w:t>
      </w:r>
      <w:r>
        <w:rPr>
          <w:rFonts w:eastAsia="Times New Roman"/>
          <w:lang w:val="fr-FR" w:eastAsia="fr-FR"/>
          <w:rPrChange w:id="0" w:author="Author1"/>
        </w:rPr>
        <w:t xml:space="preserve">la réalisation </w:t>
      </w:r>
      <w:bookmarkStart w:id="16" w:name="_Hlk213246938"/>
      <w:r>
        <w:rPr>
          <w:rFonts w:eastAsia="Times New Roman"/>
          <w:lang w:val="fr-FR" w:eastAsia="fr-FR"/>
          <w:rPrChange w:id="0" w:author="Author1"/>
        </w:rPr>
        <w:t>d’un bâtiment modulaire à usage d’accueil du candidat aux épreuves pratiques du permis de conduire Poids Lourds et motos.</w:t>
      </w:r>
      <w:bookmarkEnd w:id="16"/>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Les missions confiées à l'équipe de conception sont définies conformément aux articles </w:t>
      </w:r>
      <w:r>
        <w:rPr>
          <w:rFonts w:eastAsia="Times New Roman"/>
          <w:bCs/>
          <w:lang w:val="fr-FR" w:eastAsia="fr-FR"/>
          <w:rPrChange w:id="0" w:author="Author1">
            <w:rPr>
              <w:bCs/>
            </w:rPr>
          </w:rPrChange>
        </w:rPr>
        <w:t xml:space="preserve">D.2171-4 et suivants du code de la commande publique, </w:t>
      </w:r>
      <w:r>
        <w:rPr>
          <w:rFonts w:eastAsia="Times New Roman"/>
          <w:lang w:val="fr-FR" w:eastAsia="fr-FR"/>
          <w:rPrChange w:id="0" w:author="Author1"/>
        </w:rPr>
        <w:t>sous réserve des adaptations résultant des dispositions du présent marché spécifique de conception-réalisation.</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r>
    </w:p>
    <w:p>
      <w:pPr>
        <w:pStyle w:val="02-TITRE2"/>
        <w:numPr>
          <w:ilvl w:val="1"/>
          <w:numId w:val="17"/>
        </w:numPr>
        <w:spacing w:before="0" w:after="0"/>
        <w:jc w:val="both"/>
        <w:pPrChange w:id="0" w:author="Author1">
          <w:pPr>
            <w:pStyle w:val="02-TITRE2"/>
            <w:jc w:val="both"/>
          </w:pPr>
        </w:pPrChange>
        <w:rPr>
          <w:lang w:eastAsia="fr-FR"/>
        </w:rPr>
      </w:pPr>
      <w:bookmarkStart w:id="17" w:name="_Toc130905636"/>
      <w:bookmarkStart w:id="18" w:name="_Toc219914259"/>
      <w:bookmarkStart w:id="19" w:name="_Toc70411720"/>
      <w:bookmarkStart w:id="20" w:name="_Hlk117168256"/>
      <w:bookmarkEnd w:id="20"/>
      <w:r>
        <w:rPr>
          <w:lang w:eastAsia="fr-FR"/>
        </w:rPr>
        <w:t>Autres intervenants</w:t>
      </w:r>
      <w:bookmarkEnd w:id="19"/>
      <w:r>
        <w:rPr>
          <w:lang w:eastAsia="fr-FR"/>
        </w:rPr>
        <w:t xml:space="preserve"> dans l’opération</w:t>
      </w:r>
      <w:bookmarkEnd w:id="17"/>
      <w:bookmarkEnd w:id="18"/>
    </w:p>
    <w:p>
      <w:pPr>
        <w:pStyle w:val="03-TITRE3"/>
        <w:numPr>
          <w:ilvl w:val="2"/>
          <w:numId w:val="17"/>
        </w:numPr>
        <w:spacing w:before="0" w:after="0"/>
        <w:jc w:val="both"/>
        <w:pPrChange w:id="0" w:author="Author1">
          <w:pPr>
            <w:pStyle w:val="03-TITRE3"/>
            <w:jc w:val="both"/>
          </w:pPr>
        </w:pPrChange>
        <w:rPr>
          <w:lang w:eastAsia="fr-FR"/>
        </w:rPr>
      </w:pPr>
      <w:bookmarkStart w:id="21" w:name="_Toc130905637"/>
      <w:bookmarkStart w:id="22" w:name="_Hlk117168282"/>
      <w:bookmarkStart w:id="23" w:name="_Hlk117168256_Copie_1"/>
      <w:bookmarkEnd w:id="23"/>
      <w:r>
        <w:rPr>
          <w:lang w:eastAsia="fr-FR"/>
        </w:rPr>
        <w:t>Désignation des autres intervenants dans l’opération</w:t>
      </w:r>
      <w:bookmarkEnd w:id="21"/>
      <w:bookmarkEnd w:id="22"/>
    </w:p>
    <w:p>
      <w:pPr>
        <w:pStyle w:val="05-PUCE1"/>
        <w:numPr>
          <w:ilvl w:val="0"/>
          <w:numId w:val="3"/>
        </w:numPr>
        <w:spacing w:before="0" w:after="0"/>
        <w:jc w:val="both"/>
        <w:pPrChange w:id="0" w:author="Author1">
          <w:pPr>
            <w:pStyle w:val="05-PUCE1"/>
            <w:jc w:val="both"/>
          </w:pPr>
        </w:pPrChange>
        <w:rPr>
          <w:lang w:val="fr-FR" w:eastAsia="fr-FR"/>
        </w:rPr>
      </w:pPr>
      <w:r>
        <w:rPr>
          <w:lang w:val="fr-FR" w:eastAsia="fr-FR"/>
        </w:rPr>
        <w:t xml:space="preserve">Pour l’exécution du présent marché, le maître d’ouvrage ou son représentant </w:t>
      </w:r>
      <w:r>
        <w:rPr>
          <w:rFonts w:eastAsia="Times New Roman" w:cs="Arial"/>
          <w:lang w:val="fr-FR" w:eastAsia="fr-FR"/>
          <w:rPrChange w:id="0" w:author="Author1"/>
        </w:rPr>
        <w:t>sera assisté d’un contrôleur technique agréé assurant la mission suivante : L + SEI + HAND (y compris attestation) + CONSUEL</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Nom et adresse du contrôleur technique : </w:t>
      </w:r>
      <w:r>
        <w:rPr>
          <w:rFonts w:eastAsia="Times New Roman"/>
          <w:lang w:val="fr-FR" w:eastAsia="fr-FR"/>
          <w:rPrChange w:id="0" w:author="Author1"/>
        </w:rPr>
        <w:t>AICF – Avenue d’Aquitaine – 47550 BOE</w:t>
      </w:r>
    </w:p>
    <w:p>
      <w:pPr>
        <w:pStyle w:val="05-PUCE1"/>
        <w:numPr>
          <w:ilvl w:val="0"/>
          <w:numId w:val="3"/>
        </w:numPr>
        <w:spacing w:before="0" w:after="0"/>
        <w:jc w:val="both"/>
        <w:pPrChange w:id="0" w:author="Author1">
          <w:pPr>
            <w:pStyle w:val="05-PUCE1"/>
            <w:jc w:val="both"/>
          </w:pPr>
        </w:pPrChange>
        <w:rPr>
          <w:lang w:val="fr-FR" w:eastAsia="fr-FR"/>
        </w:rPr>
      </w:pPr>
      <w:r>
        <w:rPr>
          <w:lang w:val="fr-FR" w:eastAsia="fr-FR"/>
          <w:rPrChange w:id="0" w:author="Author1"/>
        </w:rPr>
        <w:t xml:space="preserve">La mission d'économiste de la construction est confiée à </w:t>
      </w:r>
      <w:r>
        <w:rPr>
          <w:lang w:val="fr-FR" w:eastAsia="fr-FR"/>
          <w:rPrChange w:id="0" w:author="Author1"/>
        </w:rPr>
        <w:t>la maitrise d’œuvre, membre du goupement.</w:t>
      </w:r>
    </w:p>
    <w:p>
      <w:pPr>
        <w:pStyle w:val="05-PUCE1"/>
        <w:numPr>
          <w:ilvl w:val="0"/>
          <w:numId w:val="3"/>
        </w:numPr>
        <w:spacing w:before="0" w:after="0"/>
        <w:jc w:val="both"/>
        <w:pPrChange w:id="0" w:author="Author1">
          <w:pPr>
            <w:pStyle w:val="05-PUCE1"/>
            <w:jc w:val="both"/>
          </w:pPr>
        </w:pPrChange>
        <w:rPr>
          <w:lang w:val="fr-FR" w:eastAsia="fr-FR"/>
        </w:rPr>
      </w:pPr>
      <w:r>
        <w:rPr>
          <w:lang w:val="fr-FR" w:eastAsia="fr-FR"/>
        </w:rPr>
        <w:t xml:space="preserve">La mission de coordonnateur, en matière de sécurité et de santé des travailleurs est confiée </w:t>
      </w:r>
      <w:r>
        <w:rPr>
          <w:lang w:val="fr-FR" w:eastAsia="fr-FR"/>
          <w:rPrChange w:id="0" w:author="Author1"/>
        </w:rPr>
        <w:t>pour la phase études et travaux à : ELYFEC</w:t>
      </w:r>
      <w:ins w:id="253" w:author="Author1">
        <w:r>
          <w:rPr>
            <w:lang w:val="fr-FR" w:eastAsia="fr-FR"/>
          </w:rPr>
          <w:t xml:space="preserve"> – 29 rue Condorcet – 38090 Vault Milieu</w:t>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54" w:author="Author1"/>
        </w:rPr>
      </w:pPr>
      <w:r>
        <w:rPr>
          <w:rFonts w:eastAsia="Times New Roman"/>
          <w:lang w:val="fr-FR" w:eastAsia="fr-FR"/>
        </w:rPr>
        <w:t>L'opération relève de la catégorie 3, conformément aux articles L. 4531-1s et R. 4531-1s du code du travail.</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del w:id="256" w:author="Author1"/>
        </w:rPr>
      </w:pPr>
      <w:del w:id="255" w:author="Author1">
        <w:r>
          <w:rPr>
            <w:rFonts w:eastAsia="Times New Roman"/>
            <w:lang w:val="fr-FR" w:eastAsia="fr-FR"/>
          </w:rPr>
        </w:r>
      </w:del>
    </w:p>
    <w:p>
      <w:pPr>
        <w:pStyle w:val="Normal"/>
        <w:tabs>
          <w:tab w:val="clear" w:pos="708"/>
          <w:tab w:val="left" w:pos="9356" w:leader="dot"/>
        </w:tabs>
        <w:spacing w:before="0" w:after="0"/>
        <w:jc w:val="both"/>
        <w:rPr>
          <w:rFonts w:eastAsia="Times New Roman"/>
          <w:lang w:val="fr-FR" w:eastAsia="fr-FR"/>
          <w:del w:id="258" w:author="Author1"/>
        </w:rPr>
      </w:pPr>
      <w:del w:id="257" w:author="Author1">
        <w:r>
          <w:rPr>
            <w:rFonts w:eastAsia="Times New Roman"/>
            <w:lang w:val="fr-FR" w:eastAsia="fr-FR"/>
          </w:rPr>
        </w:r>
      </w:del>
    </w:p>
    <w:p>
      <w:pPr>
        <w:pStyle w:val="Normal"/>
        <w:tabs>
          <w:tab w:val="clear" w:pos="708"/>
          <w:tab w:val="left" w:pos="9356" w:leader="dot"/>
        </w:tabs>
        <w:spacing w:before="0" w:after="0"/>
        <w:jc w:val="both"/>
        <w:rPr>
          <w:rFonts w:eastAsia="Times New Roman"/>
          <w:lang w:val="fr-FR" w:eastAsia="fr-FR"/>
          <w:del w:id="260" w:author="Author1"/>
        </w:rPr>
      </w:pPr>
      <w:del w:id="259" w:author="Author1">
        <w:r>
          <w:rPr>
            <w:rFonts w:eastAsia="Times New Roman"/>
            <w:lang w:val="fr-FR" w:eastAsia="fr-FR"/>
          </w:rPr>
        </w:r>
      </w:del>
    </w:p>
    <w:p>
      <w:pPr>
        <w:pStyle w:val="Normal"/>
        <w:numPr>
          <w:ilvl w:val="1"/>
          <w:numId w:val="17"/>
        </w:numPr>
        <w:spacing w:before="0" w:after="0"/>
        <w:jc w:val="both"/>
        <w:pPrChange w:id="0" w:author="Author1">
          <w:pPr>
            <w:pStyle w:val="02-TITRE2"/>
            <w:jc w:val="both"/>
          </w:pPr>
        </w:pPrChange>
        <w:rPr>
          <w:lang w:eastAsia="fr-FR"/>
        </w:rPr>
      </w:pPr>
      <w:bookmarkStart w:id="24" w:name="_Toc130905638"/>
      <w:bookmarkStart w:id="25" w:name="_Toc219914260"/>
      <w:bookmarkStart w:id="26" w:name="_Hlk117088406"/>
      <w:bookmarkEnd w:id="26"/>
      <w:r>
        <w:rPr>
          <w:lang w:eastAsia="fr-FR"/>
        </w:rPr>
        <w:t>Modalités de collaboration du titulaire avec les autres  intervenants</w:t>
      </w:r>
      <w:bookmarkEnd w:id="24"/>
      <w:bookmarkEnd w:id="25"/>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bookmarkStart w:id="27" w:name="_Hlk117088495"/>
      <w:bookmarkEnd w:id="27"/>
      <w:r>
        <w:rPr>
          <w:rFonts w:eastAsia="Times New Roman"/>
          <w:lang w:val="fr-FR" w:eastAsia="fr-FR"/>
          <w:rPrChange w:id="0" w:author="Author1"/>
        </w:rPr>
        <w:t xml:space="preserve">Dès la réunion de lancement visée à l’article 1.4 du CCAP, le maître d’ouvrage communique la liste des intervenants, précise leurs missions respectives, et les coordonnées des interlocuteurs désignés.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Les modalités de collaboration du titulaire avec l’ensemble des prestataires du maître d’ouvrage concourant à l’opération sont précisées lors de cette réunion.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Il est toutefois précisé que au cas où un contrôleur technique serait désigné, le sous-groupement de l’équipe de conception devra lui soumettre pour avis l'ensemble des dossiers d'études.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Le sous-groupement de l’équipe de conception devra obtenir l'avis favorable de celui-ci sur les dispositions techniques retenues, tant au niveau des études, que de l'exécution des travaux.</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En cas de difficultés rencontrées lors de la collaboration avec l’un des autres intervenants, le sous-groupement de l’équipe de conception informe le maître d’ouvrage sans délais.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02-TITRE2"/>
        <w:numPr>
          <w:ilvl w:val="1"/>
          <w:numId w:val="17"/>
        </w:numPr>
        <w:spacing w:before="0" w:after="0"/>
        <w:jc w:val="both"/>
        <w:pPrChange w:id="0" w:author="Author1">
          <w:pPr>
            <w:pStyle w:val="02-TITRE2"/>
            <w:jc w:val="both"/>
          </w:pPr>
        </w:pPrChange>
        <w:rPr>
          <w:lang w:eastAsia="fr-FR"/>
        </w:rPr>
      </w:pPr>
      <w:bookmarkStart w:id="28" w:name="_Toc521915640"/>
      <w:bookmarkStart w:id="29" w:name="_Toc54167358"/>
      <w:bookmarkStart w:id="30" w:name="_Toc70411721"/>
      <w:bookmarkStart w:id="31" w:name="_Toc130905639"/>
      <w:bookmarkStart w:id="32" w:name="_Toc219914261"/>
      <w:bookmarkStart w:id="33" w:name="_Hlk117088495_Copie_1"/>
      <w:bookmarkStart w:id="34" w:name="_Hlk117088406_Copie_1"/>
      <w:bookmarkEnd w:id="33"/>
      <w:bookmarkEnd w:id="34"/>
      <w:r>
        <w:rPr>
          <w:lang w:eastAsia="fr-FR"/>
        </w:rPr>
        <w:t>Engagement de confier une part de l’execution du marche à des PME et à des artisans</w:t>
      </w:r>
      <w:bookmarkEnd w:id="28"/>
      <w:bookmarkEnd w:id="29"/>
      <w:bookmarkEnd w:id="30"/>
      <w:bookmarkEnd w:id="31"/>
      <w:bookmarkEnd w:id="32"/>
    </w:p>
    <w:p>
      <w:pPr>
        <w:pStyle w:val="Normal"/>
        <w:spacing w:before="0" w:after="0"/>
        <w:jc w:val="both"/>
        <w:rPr>
          <w:b/>
          <w:bCs/>
          <w:color w:val="E71C1A"/>
        </w:rPr>
      </w:pPr>
      <w:r>
        <w:rPr>
          <w:rFonts w:eastAsia="Calibri" w:cs="Arial"/>
          <w:rFonts w:ascii="Montserrat Light" w:hAnsi="Montserrat Light" w:eastAsia="Calibri" w:cs="Arial"/>
          <w:b/>
          <w:bCs/>
          <w:color w:val="E71C1A"/>
          <w:color w:val="E71C1A"/>
          <w:lang w:val="fr-FR"/>
          <w:lang w:val="fr-FR" w:eastAsia="en-US" w:bidi="ar-SA"/>
          <w:rPrChange w:id="0" w:author="Author4">
            <w:rPr>
              <w:sz w:val="22"/>
              <w:kern w:val="2"/>
              <w:szCs w:val="22"/>
            </w:rPr>
          </w:rPrChange>
        </w:rPr>
        <w:t xml:space="preserve">Conformément aux dispositions de l’article L.2171-8 du CCP, le titulaire s'engage à faire réaliser par des Petites et Moyennes Entreprises ou des Artisans, la part suivante des Prestations visées au Marché : </w:t>
      </w:r>
      <w:r>
        <w:rPr>
          <w:rFonts w:eastAsia="Calibri" w:cs="Arial"/>
          <w:rFonts w:ascii="Montserrat Light" w:hAnsi="Montserrat Light" w:eastAsia="Calibri" w:cs="Arial"/>
          <w:b/>
          <w:bCs/>
          <w:color w:val="E71C1A"/>
          <w:color w:val="E71C1A"/>
          <w:lang w:val="fr-FR"/>
          <w:lang w:val="fr-FR" w:eastAsia="en-US" w:bidi="ar-SA"/>
          <w:rPrChange w:id="0" w:author="Author4">
            <w:rPr>
              <w:sz w:val="22"/>
              <w:b/>
              <w:kern w:val="2"/>
              <w:szCs w:val="22"/>
              <w:bCs/>
            </w:rPr>
          </w:rPrChange>
        </w:rPr>
        <w:t>…</w:t>
      </w:r>
      <w:r>
        <w:rPr>
          <w:rFonts w:eastAsia="Calibri" w:cs="Arial"/>
          <w:rFonts w:ascii="Montserrat Light" w:hAnsi="Montserrat Light" w:eastAsia="Calibri" w:cs="Arial"/>
          <w:b/>
          <w:bCs/>
          <w:color w:val="E71C1A"/>
          <w:color w:val="E71C1A"/>
          <w:lang w:val="fr-FR"/>
          <w:lang w:val="fr-FR" w:eastAsia="en-US" w:bidi="ar-SA"/>
          <w:rPrChange w:id="0" w:author="Author4">
            <w:rPr>
              <w:sz w:val="22"/>
              <w:kern w:val="2"/>
              <w:szCs w:val="22"/>
            </w:rPr>
          </w:rPrChange>
        </w:rPr>
        <w:t xml:space="preserve"> % du montant total des coûts de Conception-Réalisation.</w:t>
      </w:r>
      <w:del w:id="269" w:author="Author4">
        <w:r>
          <w:rPr>
            <w:rFonts w:eastAsia="Calibri" w:cs="Arial"/>
            <w:b/>
            <w:bCs/>
            <w:color w:val="E71C1A"/>
            <w:lang w:val="fr-FR"/>
          </w:rPr>
          <w:commentReference w:id="0"/>
        </w:r>
      </w:del>
    </w:p>
    <w:p>
      <w:pPr>
        <w:pStyle w:val="Normal"/>
        <w:spacing w:before="0" w:after="0"/>
        <w:jc w:val="both"/>
        <w:pPrChange w:id="0" w:author="Author1">
          <w:pPr>
            <w:jc w:val="both"/>
          </w:pPr>
        </w:pPrChange>
        <w:rPr>
          <w:rFonts w:eastAsia="Calibri" w:cs="Arial"/>
          <w:color w:val="000000"/>
          <w:lang w:val="fr-FR"/>
        </w:rPr>
      </w:pPr>
      <w:r>
        <w:rPr>
          <w:rFonts w:eastAsia="Calibri" w:cs="Arial"/>
          <w:color w:val="000000"/>
          <w:lang w:val="fr-FR"/>
          <w:rPrChange w:id="0" w:author="Author1"/>
        </w:rPr>
        <w:t>A défaut de complétude du pourcentage ci-dessus par le titulaire, ce dernier sera réputé s’engager sur le pourcentage minimum fixé par l</w:t>
      </w:r>
      <w:r>
        <w:rPr>
          <w:rFonts w:eastAsia="Calibri" w:cs="Arial"/>
          <w:color w:val="000000"/>
          <w:lang w:val="fr-FR"/>
          <w:rPrChange w:id="0" w:author="Author1"/>
        </w:rPr>
        <w:t>’article R.2171-23 du CCP, à savoir 20 % du montant prévisionnel du marché.</w:t>
      </w:r>
    </w:p>
    <w:p>
      <w:pPr>
        <w:pStyle w:val="Normal"/>
        <w:spacing w:before="0" w:after="0"/>
        <w:jc w:val="both"/>
        <w:rPr>
          <w:rFonts w:eastAsia="Calibri" w:cs="Arial"/>
          <w:color w:val="000000"/>
          <w:lang w:val="fr-FR"/>
          <w:ins w:id="273" w:author="Author1"/>
        </w:rPr>
      </w:pPr>
      <w:ins w:id="272" w:author="Author1">
        <w:r>
          <w:rPr>
            <w:rFonts w:eastAsia="Calibri" w:cs="Arial"/>
            <w:color w:val="000000"/>
            <w:lang w:val="fr-FR"/>
          </w:rPr>
        </w:r>
      </w:ins>
    </w:p>
    <w:p>
      <w:pPr>
        <w:pStyle w:val="Normal"/>
        <w:spacing w:before="0" w:after="0"/>
        <w:jc w:val="both"/>
        <w:rPr>
          <w:rFonts w:eastAsia="Calibri" w:cs="Arial"/>
          <w:color w:val="000000"/>
          <w:lang w:val="fr-FR"/>
          <w:ins w:id="275" w:author="Author1"/>
        </w:rPr>
      </w:pPr>
      <w:ins w:id="274" w:author="Author1">
        <w:r>
          <w:rPr>
            <w:rFonts w:eastAsia="Calibri" w:cs="Arial"/>
            <w:color w:val="000000"/>
            <w:lang w:val="fr-FR"/>
          </w:rPr>
        </w:r>
      </w:ins>
    </w:p>
    <w:p>
      <w:pPr>
        <w:pStyle w:val="Normal"/>
        <w:spacing w:before="0" w:after="0"/>
        <w:jc w:val="both"/>
        <w:rPr>
          <w:rFonts w:eastAsia="Calibri" w:cs="Arial"/>
          <w:color w:val="000000"/>
          <w:lang w:val="fr-FR"/>
          <w:ins w:id="277" w:author="Author1"/>
        </w:rPr>
      </w:pPr>
      <w:ins w:id="276" w:author="Author1">
        <w:r>
          <w:rPr>
            <w:rFonts w:eastAsia="Calibri" w:cs="Arial"/>
            <w:color w:val="000000"/>
            <w:lang w:val="fr-FR"/>
          </w:rPr>
        </w:r>
      </w:ins>
    </w:p>
    <w:p>
      <w:pPr>
        <w:pStyle w:val="Normal"/>
        <w:spacing w:before="0" w:after="0"/>
        <w:jc w:val="both"/>
        <w:pPrChange w:id="0" w:author="Author1">
          <w:pPr>
            <w:jc w:val="both"/>
          </w:pPr>
        </w:pPrChange>
        <w:rPr>
          <w:rFonts w:eastAsia="Calibri" w:cs="Arial"/>
          <w:color w:val="000000"/>
          <w:lang w:val="fr-FR"/>
        </w:rPr>
      </w:pPr>
      <w:r>
        <w:rPr>
          <w:rFonts w:eastAsia="Calibri" w:cs="Arial"/>
          <w:color w:val="000000"/>
          <w:lang w:val="fr-FR"/>
        </w:rPr>
      </w:r>
    </w:p>
    <w:p>
      <w:pPr>
        <w:pStyle w:val="01-TITRE1"/>
        <w:numPr>
          <w:ilvl w:val="0"/>
          <w:numId w:val="17"/>
        </w:numPr>
        <w:spacing w:before="0" w:after="0"/>
        <w:jc w:val="both"/>
        <w:pPrChange w:id="0" w:author="Author1">
          <w:pPr>
            <w:pStyle w:val="01-TITRE1"/>
            <w:jc w:val="both"/>
          </w:pPr>
        </w:pPrChange>
        <w:rPr>
          <w:lang w:eastAsia="fr-FR"/>
        </w:rPr>
      </w:pPr>
      <w:bookmarkStart w:id="35" w:name="_Toc70411723"/>
      <w:bookmarkStart w:id="36" w:name="_Toc130905641"/>
      <w:bookmarkStart w:id="37" w:name="_Toc219914262"/>
      <w:r>
        <w:rPr>
          <w:lang w:eastAsia="fr-FR"/>
        </w:rPr>
        <w:t>DUREE DU MARCHE ET RECONDUCTION</w:t>
      </w:r>
      <w:bookmarkEnd w:id="35"/>
      <w:bookmarkEnd w:id="36"/>
      <w:bookmarkEnd w:id="37"/>
    </w:p>
    <w:p>
      <w:pPr>
        <w:pStyle w:val="02-TITRE2"/>
        <w:numPr>
          <w:ilvl w:val="1"/>
          <w:numId w:val="17"/>
        </w:numPr>
        <w:spacing w:before="0" w:after="0"/>
        <w:jc w:val="both"/>
        <w:pPrChange w:id="0" w:author="Author1">
          <w:pPr>
            <w:pStyle w:val="02-TITRE2"/>
            <w:jc w:val="both"/>
          </w:pPr>
        </w:pPrChange>
        <w:rPr>
          <w:lang w:eastAsia="fr-FR"/>
        </w:rPr>
      </w:pPr>
      <w:bookmarkStart w:id="38" w:name="_Toc52938548"/>
      <w:bookmarkStart w:id="39" w:name="_Toc53285135"/>
      <w:bookmarkStart w:id="40" w:name="_Toc76197024"/>
      <w:bookmarkStart w:id="41" w:name="_Toc70411724"/>
      <w:bookmarkStart w:id="42" w:name="_Toc130905642"/>
      <w:bookmarkStart w:id="43" w:name="_Toc219914263"/>
      <w:r>
        <w:rPr>
          <w:lang w:eastAsia="fr-FR"/>
        </w:rPr>
        <w:t>Durée du marché</w:t>
      </w:r>
      <w:bookmarkEnd w:id="38"/>
      <w:bookmarkEnd w:id="39"/>
      <w:bookmarkEnd w:id="40"/>
      <w:bookmarkEnd w:id="41"/>
      <w:bookmarkEnd w:id="42"/>
      <w:bookmarkEnd w:id="43"/>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299" w:author="Author3"/>
        </w:rPr>
      </w:pPr>
      <w:r>
        <w:rPr>
          <w:rFonts w:eastAsia="Times New Roman"/>
          <w:lang w:val="fr-FR" w:eastAsia="fr-FR"/>
        </w:rPr>
        <w:t>La durée</w:t>
      </w:r>
      <w:ins w:id="278" w:author="Author3">
        <w:r>
          <w:rPr>
            <w:rFonts w:eastAsia="Times New Roman"/>
            <w:lang w:val="fr-FR" w:eastAsia="fr-FR"/>
          </w:rPr>
          <w:t xml:space="preserve"> prévisionnelle globale d’exécution</w:t>
        </w:r>
      </w:ins>
      <w:r>
        <w:rPr>
          <w:rFonts w:eastAsia="Times New Roman"/>
          <w:lang w:val="fr-FR" w:eastAsia="fr-FR"/>
          <w:rPrChange w:id="0" w:author="Author1"/>
        </w:rPr>
        <w:t xml:space="preserve"> du marché est fixée à </w:t>
      </w:r>
      <w:ins w:id="280" w:author="Author3">
        <w:r>
          <w:rPr>
            <w:rFonts w:eastAsia="Times New Roman"/>
            <w:b/>
            <w:bCs/>
            <w:lang w:val="fr-FR" w:eastAsia="fr-FR"/>
          </w:rPr>
          <w:t>vingt-et-un</w:t>
        </w:r>
      </w:ins>
      <w:ins w:id="281" w:author="Author3">
        <w:r>
          <w:rPr>
            <w:rFonts w:eastAsia="Times New Roman"/>
            <w:lang w:val="fr-FR" w:eastAsia="fr-FR"/>
          </w:rPr>
          <w:t xml:space="preserve"> (</w:t>
        </w:r>
      </w:ins>
      <w:r>
        <w:rPr>
          <w:rFonts w:eastAsia="Times New Roman"/>
          <w:b/>
          <w:bCs/>
          <w:lang w:val="fr-FR" w:eastAsia="fr-FR"/>
          <w:rPrChange w:id="0" w:author="Author1">
            <w:rPr>
              <w:b/>
              <w:bCs/>
            </w:rPr>
          </w:rPrChange>
        </w:rPr>
        <w:t>21</w:t>
      </w:r>
      <w:del w:id="283" w:author="Author3">
        <w:r>
          <w:rPr>
            <w:rFonts w:eastAsia="Times New Roman"/>
            <w:b/>
            <w:bCs/>
            <w:lang w:val="fr-FR" w:eastAsia="fr-FR"/>
          </w:rPr>
          <w:delText xml:space="preserve"> </w:delText>
        </w:r>
      </w:del>
      <w:ins w:id="284" w:author="Author3">
        <w:r>
          <w:rPr>
            <w:rFonts w:eastAsia="Times New Roman"/>
            <w:b/>
            <w:bCs/>
            <w:lang w:val="fr-FR" w:eastAsia="fr-FR"/>
          </w:rPr>
          <w:t>)</w:t>
        </w:r>
      </w:ins>
      <w:r>
        <w:rPr>
          <w:rFonts w:eastAsia="Times New Roman"/>
          <w:b/>
          <w:bCs/>
          <w:lang w:val="fr-FR" w:eastAsia="fr-FR"/>
          <w:rPrChange w:id="0" w:author="Author1">
            <w:rPr>
              <w:b/>
              <w:bCs/>
            </w:rPr>
          </w:rPrChange>
        </w:rPr>
        <w:t>mois</w:t>
      </w:r>
      <w:ins w:id="286" w:author="Author3">
        <w:r>
          <w:rPr>
            <w:rFonts w:eastAsia="Times New Roman"/>
            <w:b/>
            <w:bCs/>
            <w:lang w:val="fr-FR" w:eastAsia="fr-FR"/>
          </w:rPr>
          <w:t>,</w:t>
        </w:r>
      </w:ins>
      <w:r>
        <w:rPr>
          <w:rFonts w:eastAsia="Times New Roman"/>
          <w:lang w:val="fr-FR" w:eastAsia="fr-FR"/>
          <w:rPrChange w:id="0" w:author="Author1"/>
        </w:rPr>
        <w:t xml:space="preserve"> </w:t>
      </w:r>
      <w:del w:id="288" w:author="Author3">
        <w:r>
          <w:rPr>
            <w:rFonts w:eastAsia="Times New Roman"/>
            <w:lang w:val="fr-FR" w:eastAsia="fr-FR"/>
          </w:rPr>
          <w:delText>(</w:delText>
        </w:r>
      </w:del>
      <w:ins w:id="289" w:author="Author3">
        <w:r>
          <w:rPr>
            <w:rFonts w:eastAsia="Times New Roman"/>
            <w:lang w:val="fr-FR" w:eastAsia="fr-FR"/>
          </w:rPr>
          <w:t xml:space="preserve">y </w:t>
        </w:r>
      </w:ins>
      <w:r>
        <w:rPr>
          <w:rFonts w:eastAsia="Times New Roman"/>
          <w:lang w:val="fr-FR" w:eastAsia="fr-FR"/>
          <w:rPrChange w:id="0" w:author="Author1"/>
        </w:rPr>
        <w:t xml:space="preserve">compris </w:t>
      </w:r>
      <w:ins w:id="291" w:author="Author3">
        <w:r>
          <w:rPr>
            <w:rFonts w:eastAsia="Times New Roman"/>
            <w:lang w:val="fr-FR" w:eastAsia="fr-FR"/>
          </w:rPr>
          <w:t xml:space="preserve"> la période de garantie </w:t>
        </w:r>
      </w:ins>
      <w:del w:id="292" w:author="Author3">
        <w:r>
          <w:rPr>
            <w:rFonts w:eastAsia="Times New Roman"/>
            <w:lang w:val="fr-FR" w:eastAsia="fr-FR"/>
          </w:rPr>
          <w:delText xml:space="preserve">année </w:delText>
        </w:r>
      </w:del>
      <w:r>
        <w:rPr>
          <w:rFonts w:eastAsia="Times New Roman"/>
          <w:lang w:val="fr-FR" w:eastAsia="fr-FR"/>
          <w:rPrChange w:id="0" w:author="Author1"/>
        </w:rPr>
        <w:t>de parfait achèvement</w:t>
      </w:r>
      <w:ins w:id="294" w:author="Author3">
        <w:r>
          <w:rPr>
            <w:rFonts w:eastAsia="Times New Roman"/>
            <w:lang w:val="fr-FR" w:eastAsia="fr-FR"/>
          </w:rPr>
          <w:t xml:space="preserve"> </w:t>
        </w:r>
      </w:ins>
      <w:ins w:id="295" w:author="Author3">
        <w:r>
          <w:rPr>
            <w:rFonts w:eastAsia="Times New Roman"/>
            <w:b/>
            <w:bCs/>
            <w:lang w:val="fr-FR" w:eastAsia="fr-FR"/>
          </w:rPr>
          <w:t>de douze (12) mois</w:t>
        </w:r>
      </w:ins>
      <w:del w:id="296" w:author="Author3">
        <w:r>
          <w:rPr>
            <w:rFonts w:eastAsia="Times New Roman"/>
            <w:b/>
            <w:bCs/>
            <w:lang w:val="fr-FR" w:eastAsia="fr-FR"/>
          </w:rPr>
          <w:delText>)</w:delText>
        </w:r>
      </w:del>
      <w:ins w:id="297" w:author="Author3">
        <w:r>
          <w:rPr>
            <w:rFonts w:eastAsia="Times New Roman"/>
            <w:lang w:val="fr-FR" w:eastAsia="fr-FR"/>
          </w:rPr>
          <w:t xml:space="preserve"> à compter de la date de prise d’effet de la réception et sauf prolongation de ladite période par le maître d’ouvrage.</w:t>
        </w:r>
      </w:ins>
      <w:r>
        <w:rPr>
          <w:rFonts w:eastAsia="Times New Roman"/>
          <w:lang w:val="fr-FR" w:eastAsia="fr-FR"/>
          <w:rPrChange w:id="0" w:author="Author1"/>
        </w:rPr>
        <w:t xml:space="preserv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ins w:id="300" w:author="Author3">
        <w:r>
          <w:rPr>
            <w:rFonts w:eastAsia="Times New Roman"/>
            <w:lang w:val="fr-FR" w:eastAsia="fr-FR"/>
          </w:rPr>
          <w:t>La durée prévisionnelle globale d’exécution du marché</w:t>
        </w:r>
      </w:ins>
      <w:ins w:id="301" w:author="Author3">
        <w:r>
          <w:rPr>
            <w:rFonts w:eastAsia="Times New Roman"/>
            <w:lang w:val="fr-FR" w:eastAsia="fr-FR"/>
          </w:rPr>
          <w:t xml:space="preserve">  démarre </w:t>
        </w:r>
      </w:ins>
      <w:r>
        <w:rPr>
          <w:rFonts w:eastAsia="Times New Roman"/>
          <w:lang w:val="fr-FR" w:eastAsia="fr-FR"/>
          <w:rPrChange w:id="0" w:author="Author1"/>
        </w:rPr>
        <w:t>à compter de la date fixée par l'ordre de service émis par le maître d’ouvrage qui prescrira de commencer les prestations (sauf à ce que la lettre de notification du marché précise qu'elle vaille ordre de démarrage des prestations).</w:t>
      </w:r>
    </w:p>
    <w:p>
      <w:pPr>
        <w:pStyle w:val="Normal"/>
        <w:tabs>
          <w:tab w:val="clear" w:pos="708"/>
          <w:tab w:val="left" w:pos="9356" w:leader="dot"/>
        </w:tabs>
        <w:spacing w:before="0" w:after="0"/>
        <w:jc w:val="both"/>
        <w:rPr>
          <w:rFonts w:eastAsia="Times New Roman"/>
          <w:u w:val="single"/>
          <w:lang w:val="fr-FR" w:eastAsia="fr-FR"/>
        </w:rPr>
      </w:pPr>
      <w:r>
        <w:rPr>
          <w:rFonts w:eastAsia="Times New Roman"/>
          <w:u w:val="single"/>
          <w:lang w:val="fr-FR" w:eastAsia="fr-FR"/>
          <w:rPrChange w:id="0" w:author="Author1">
            <w:rPr>
              <w:u w:val="single"/>
            </w:rPr>
          </w:rPrChange>
        </w:rPr>
        <w:t xml:space="preserve">Le </w:t>
      </w:r>
      <w:del w:id="304" w:author="Author2">
        <w:r>
          <w:rPr>
            <w:rFonts w:eastAsia="Times New Roman"/>
            <w:u w:val="single"/>
            <w:lang w:val="fr-FR" w:eastAsia="fr-FR"/>
          </w:rPr>
          <w:delText>batiment</w:delText>
        </w:r>
      </w:del>
      <w:ins w:id="305" w:author="Author2">
        <w:r>
          <w:rPr>
            <w:rFonts w:eastAsia="Times New Roman" w:cs="" w:cstheme="minorBidi"/>
            <w:sz w:val="22"/>
            <w:szCs w:val="22"/>
            <w:u w:val="single"/>
            <w:lang w:val="fr-FR" w:eastAsia="fr-FR"/>
          </w:rPr>
          <w:t>bâtiment</w:t>
        </w:r>
      </w:ins>
      <w:r>
        <w:rPr>
          <w:rFonts w:eastAsia="Times New Roman"/>
          <w:u w:val="single"/>
          <w:lang w:val="fr-FR" w:eastAsia="fr-FR"/>
          <w:rPrChange w:id="0" w:author="Author1">
            <w:rPr>
              <w:u w:val="single"/>
            </w:rPr>
          </w:rPrChange>
        </w:rPr>
        <w:t xml:space="preserve"> devra être réceptionné</w:t>
      </w:r>
      <w:ins w:id="307" w:author="Author3">
        <w:r>
          <w:rPr>
            <w:rFonts w:eastAsia="Times New Roman"/>
            <w:u w:val="single"/>
            <w:lang w:val="fr-FR" w:eastAsia="fr-FR"/>
          </w:rPr>
          <w:t>,</w:t>
        </w:r>
      </w:ins>
      <w:r>
        <w:rPr>
          <w:rFonts w:eastAsia="Times New Roman"/>
          <w:u w:val="single"/>
          <w:lang w:val="fr-FR" w:eastAsia="fr-FR"/>
          <w:rPrChange w:id="0" w:author="Author1">
            <w:rPr>
              <w:u w:val="single"/>
            </w:rPr>
          </w:rPrChange>
        </w:rPr>
        <w:t xml:space="preserve"> </w:t>
      </w:r>
      <w:del w:id="309" w:author="Author3">
        <w:r>
          <w:rPr>
            <w:rFonts w:eastAsia="Times New Roman"/>
            <w:u w:val="single"/>
            <w:lang w:val="fr-FR" w:eastAsia="fr-FR"/>
          </w:rPr>
          <w:delText>(</w:delText>
        </w:r>
      </w:del>
      <w:r>
        <w:rPr>
          <w:rFonts w:eastAsia="Times New Roman"/>
          <w:u w:val="single"/>
          <w:lang w:val="fr-FR" w:eastAsia="fr-FR"/>
          <w:rPrChange w:id="0" w:author="Author1">
            <w:rPr>
              <w:u w:val="single"/>
            </w:rPr>
          </w:rPrChange>
        </w:rPr>
        <w:t>et toutes réserves levées</w:t>
      </w:r>
      <w:del w:id="311" w:author="Author3">
        <w:r>
          <w:rPr>
            <w:rFonts w:eastAsia="Times New Roman"/>
            <w:u w:val="single"/>
            <w:lang w:val="fr-FR" w:eastAsia="fr-FR"/>
          </w:rPr>
          <w:delText>)</w:delText>
        </w:r>
      </w:del>
      <w:ins w:id="312" w:author="Author3">
        <w:r>
          <w:rPr>
            <w:rFonts w:eastAsia="Times New Roman"/>
            <w:u w:val="single"/>
            <w:lang w:val="fr-FR" w:eastAsia="fr-FR"/>
          </w:rPr>
          <w:t>,</w:t>
        </w:r>
      </w:ins>
      <w:r>
        <w:rPr>
          <w:rFonts w:eastAsia="Times New Roman"/>
          <w:u w:val="single"/>
          <w:lang w:val="fr-FR" w:eastAsia="fr-FR"/>
          <w:rPrChange w:id="0" w:author="Author1">
            <w:rPr>
              <w:u w:val="single"/>
            </w:rPr>
          </w:rPrChange>
        </w:rPr>
        <w:t xml:space="preserve"> au plus tard pour le 31/12/2026</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del w:id="314" w:author="Author1"/>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315" w:author="Author1"/>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t>La durée du marché comprend les délais d'exécution de chacune des phases. Les délais d’exécution de chacune des phases partent de la date fixée par l’ordre de service prescrivant de commencer les prestations de la phase considérée et sont fixés comme suit :</w:t>
      </w:r>
    </w:p>
    <w:p>
      <w:pPr>
        <w:pStyle w:val="Normal"/>
        <w:tabs>
          <w:tab w:val="clear" w:pos="708"/>
          <w:tab w:val="left" w:pos="9356" w:leader="dot"/>
        </w:tabs>
        <w:spacing w:before="0" w:after="0"/>
        <w:jc w:val="both"/>
        <w:rPr>
          <w:rFonts w:eastAsia="Times New Roman"/>
          <w:b/>
          <w:lang w:val="fr-FR" w:eastAsia="fr-FR"/>
          <w:ins w:id="317" w:author="Author1"/>
        </w:rPr>
      </w:pPr>
      <w:ins w:id="316" w:author="Author1">
        <w:r>
          <w:rPr>
            <w:rFonts w:eastAsia="Times New Roman"/>
            <w:b/>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
          <w:lang w:val="fr-FR" w:eastAsia="fr-FR"/>
          <w:rPrChange w:id="0" w:author="Author1">
            <w:rPr>
              <w:b/>
            </w:rPr>
          </w:rPrChange>
        </w:rPr>
        <w:t>Phase études</w:t>
      </w:r>
      <w:r>
        <w:rPr>
          <w:rFonts w:eastAsia="Times New Roman"/>
          <w:b/>
          <w:lang w:val="fr-FR" w:eastAsia="fr-FR"/>
          <w:rPrChange w:id="0" w:author="Author1">
            <w:rPr>
              <w:b/>
            </w:rPr>
          </w:rPrChange>
        </w:rPr>
        <w:t xml:space="preserve"> </w:t>
      </w:r>
      <w:r>
        <w:rPr>
          <w:rFonts w:eastAsia="Times New Roman"/>
          <w:bCs/>
          <w:lang w:val="fr-FR" w:eastAsia="fr-FR"/>
          <w:rPrChange w:id="0" w:author="Author1">
            <w:rPr>
              <w:bCs/>
            </w:rPr>
          </w:rPrChange>
        </w:rPr>
        <w:t>:  6</w:t>
      </w:r>
      <w:r>
        <w:rPr>
          <w:rFonts w:eastAsia="Times New Roman"/>
          <w:lang w:val="fr-FR" w:eastAsia="fr-FR"/>
          <w:rPrChange w:id="0" w:author="Author1"/>
        </w:rPr>
        <w:t xml:space="preserve"> mois (compter 5 mois d’instruction du PC) à compter de la date fixée par l'OS de démarrage comme indiqué ci-dessus.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Le CCAP fixe les délais d’exécution des études confiées.</w:t>
      </w:r>
    </w:p>
    <w:p>
      <w:pPr>
        <w:pStyle w:val="Normal"/>
        <w:tabs>
          <w:tab w:val="clear" w:pos="708"/>
          <w:tab w:val="left" w:pos="9356" w:leader="dot"/>
        </w:tabs>
        <w:spacing w:before="0" w:after="0"/>
        <w:jc w:val="both"/>
        <w:rPr>
          <w:rFonts w:eastAsia="Times New Roman"/>
          <w:b/>
          <w:lang w:val="fr-FR" w:eastAsia="fr-FR"/>
          <w:ins w:id="324" w:author="Author1"/>
        </w:rPr>
      </w:pPr>
      <w:ins w:id="323" w:author="Author1">
        <w:r>
          <w:rPr>
            <w:rFonts w:eastAsia="Times New Roman"/>
            <w:b/>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b/>
          <w:lang w:val="fr-FR" w:eastAsia="fr-FR"/>
        </w:rPr>
        <w:t>Phase réalisation des travaux</w:t>
      </w:r>
      <w:r>
        <w:rPr>
          <w:rFonts w:eastAsia="Times New Roman"/>
          <w:b/>
          <w:lang w:val="fr-FR" w:eastAsia="fr-FR"/>
          <w:rPrChange w:id="0" w:author="Author1">
            <w:rPr>
              <w:b/>
            </w:rPr>
          </w:rPrChange>
        </w:rPr>
        <w:t xml:space="preserve"> </w:t>
      </w:r>
      <w:r>
        <w:rPr>
          <w:rFonts w:eastAsia="Times New Roman"/>
          <w:bCs/>
          <w:lang w:val="fr-FR" w:eastAsia="fr-FR"/>
          <w:rPrChange w:id="0" w:author="Author1">
            <w:rPr>
              <w:bCs/>
            </w:rPr>
          </w:rPrChange>
        </w:rPr>
        <w:t>:</w:t>
      </w:r>
      <w:r>
        <w:rPr>
          <w:rFonts w:eastAsia="Times New Roman"/>
          <w:lang w:val="fr-FR" w:eastAsia="fr-FR"/>
          <w:rPrChange w:id="0" w:author="Author1"/>
        </w:rPr>
        <w:t xml:space="preserve"> 3 mois maximum à compter de la date fixée par l'ordre de service qui prescrira de la commencer l'exécution des travaux.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L'ordre de service de démarrage de l'exécution des travaux ne pourra être délivré qu'après approbation des études de projet par le maître d'ouvrage.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La période de préparation est comprise dans la phase de réalisation des travaux. La durée de la période de préparation est fixée à l'article 10.1 du CCAP. Le maître d'ouvrage délivrera un ordre de service précisant la date à partir de laquelle démarre le délai d'exécution des travaux.</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Les délais définis ci-dessus sont des maximums, le titulaire s'engage sur les délais suivants correspondant au coût optimisé (à préciser par le candidat) :</w:t>
      </w:r>
    </w:p>
    <w:p>
      <w:pPr>
        <w:pStyle w:val="ListParagraph"/>
        <w:numPr>
          <w:ilvl w:val="0"/>
          <w:numId w:val="22"/>
        </w:numPr>
        <w:tabs>
          <w:tab w:val="clear" w:pos="708"/>
          <w:tab w:val="left" w:pos="9356" w:leader="dot"/>
        </w:tabs>
        <w:spacing w:before="0" w:after="0"/>
        <w:contextualSpacing/>
        <w:jc w:val="both"/>
        <w:pPrChange w:id="0" w:author="Author1">
          <w:pPr>
            <w:pStyle w:val="ListParagraph"/>
            <w:numPr>
              <w:ilvl w:val="0"/>
              <w:numId w:val="22"/>
            </w:numPr>
            <w:jc w:val="both"/>
            <w:tabs>
              <w:tab w:val="left" w:pos="9356" w:leader="dot"/>
            </w:tabs>
            <w:ind w:hanging="360" w:left="720"/>
          </w:pPr>
        </w:pPrChange>
        <w:rPr>
          <w:b/>
          <w:bCs/>
          <w:color w:val="E71C1A"/>
        </w:rPr>
      </w:pPr>
      <w:commentRangeStart w:id="1"/>
      <w:r>
        <w:rPr>
          <w:rFonts w:eastAsia="Times New Roman" w:cs="" w:cstheme="minorBidi"/>
          <w:b/>
          <w:bCs/>
          <w:color w:val="E71C1A"/>
          <w:lang w:val="en-US" w:eastAsia="fr-FR"/>
          <w:rPrChange w:id="0" w:author="Author2">
            <w:rPr>
              <w:sz w:val="22"/>
              <w:szCs w:val="22"/>
            </w:rPr>
          </w:rPrChange>
        </w:rPr>
        <w:t>Phase études : …………………………………………</w:t>
      </w:r>
    </w:p>
    <w:p>
      <w:pPr>
        <w:pStyle w:val="ListParagraph"/>
        <w:numPr>
          <w:ilvl w:val="0"/>
          <w:numId w:val="22"/>
        </w:numPr>
        <w:tabs>
          <w:tab w:val="clear" w:pos="708"/>
          <w:tab w:val="left" w:pos="9356" w:leader="dot"/>
        </w:tabs>
        <w:spacing w:before="0" w:after="0"/>
        <w:contextualSpacing/>
        <w:jc w:val="both"/>
        <w:pPrChange w:id="0" w:author="Author1">
          <w:pPr>
            <w:pStyle w:val="ListParagraph"/>
            <w:numPr>
              <w:ilvl w:val="0"/>
              <w:numId w:val="22"/>
            </w:numPr>
            <w:jc w:val="both"/>
            <w:tabs>
              <w:tab w:val="left" w:pos="9356" w:leader="dot"/>
            </w:tabs>
            <w:ind w:hanging="360" w:left="720"/>
          </w:pPr>
        </w:pPrChange>
        <w:rPr>
          <w:b/>
          <w:bCs/>
          <w:color w:val="E71C1A"/>
        </w:rPr>
      </w:pPr>
      <w:r>
        <w:rPr>
          <w:rFonts w:eastAsia="Times New Roman" w:cs="" w:cstheme="minorBidi"/>
          <w:b/>
          <w:bCs/>
          <w:color w:val="E71C1A"/>
          <w:lang w:val="en-US" w:eastAsia="fr-FR"/>
          <w:rPrChange w:id="0" w:author="Author2">
            <w:rPr>
              <w:sz w:val="22"/>
              <w:szCs w:val="22"/>
            </w:rPr>
          </w:rPrChange>
        </w:rPr>
        <w:t>Phase réalisation des travaux : …………………………………………….</w:t>
      </w:r>
      <w:commentRangeEnd w:id="1"/>
      <w:r>
        <w:commentReference w:id="1"/>
      </w:r>
      <w:r>
        <w:rPr>
          <w:rFonts w:eastAsia="Times New Roman" w:cs="" w:cstheme="minorBidi"/>
          <w:b/>
          <w:bCs/>
          <w:color w:val="E71C1A"/>
          <w:lang w:val="en-US" w:eastAsia="fr-FR"/>
        </w:rPr>
      </w:r>
    </w:p>
    <w:p>
      <w:pPr>
        <w:pStyle w:val="Normal"/>
        <w:tabs>
          <w:tab w:val="clear" w:pos="708"/>
          <w:tab w:val="left" w:pos="9356" w:leader="dot"/>
        </w:tabs>
        <w:spacing w:before="0" w:after="0"/>
        <w:jc w:val="both"/>
        <w:rPr>
          <w:rFonts w:eastAsia="Times New Roman"/>
          <w:color w:val="E71C1A"/>
          <w:lang w:val="fr-FR" w:eastAsia="fr-FR"/>
          <w:ins w:id="333" w:author="Author1"/>
        </w:rPr>
      </w:pPr>
      <w:ins w:id="332" w:author="Author1">
        <w:r>
          <w:rPr>
            <w:rFonts w:eastAsia="Times New Roman"/>
            <w:color w:val="E71C1A"/>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Le calendrier  d’exécution des travaux fixant les délais partiels d'intervention </w:t>
      </w:r>
      <w:del w:id="334" w:author="Author1">
        <w:r>
          <w:rPr>
            <w:rFonts w:eastAsia="Times New Roman"/>
            <w:lang w:val="fr-FR" w:eastAsia="fr-FR"/>
          </w:rPr>
          <w:delText xml:space="preserve">est </w:delText>
        </w:r>
      </w:del>
      <w:ins w:id="335" w:author="Author1">
        <w:r>
          <w:rPr>
            <w:rFonts w:eastAsia="Times New Roman"/>
            <w:lang w:val="fr-FR" w:eastAsia="fr-FR"/>
          </w:rPr>
          <w:t xml:space="preserve">est </w:t>
        </w:r>
      </w:ins>
      <w:r>
        <w:rPr>
          <w:rFonts w:eastAsia="Times New Roman"/>
          <w:lang w:val="fr-FR" w:eastAsia="fr-FR"/>
          <w:rPrChange w:id="0" w:author="Author1"/>
        </w:rPr>
        <w:t>joint en annexe.</w:t>
      </w:r>
    </w:p>
    <w:p>
      <w:pPr>
        <w:pStyle w:val="Normal"/>
        <w:tabs>
          <w:tab w:val="clear" w:pos="708"/>
          <w:tab w:val="left" w:pos="9356" w:leader="dot"/>
        </w:tabs>
        <w:spacing w:before="0" w:after="0"/>
        <w:jc w:val="both"/>
        <w:rPr>
          <w:rFonts w:eastAsia="Times New Roman"/>
          <w:lang w:val="fr-FR" w:eastAsia="fr-FR"/>
          <w:del w:id="338" w:author="Author1"/>
        </w:rPr>
      </w:pPr>
      <w:del w:id="337" w:author="Author1">
        <w:r>
          <w:rPr>
            <w:rFonts w:eastAsia="Times New Roman"/>
            <w:lang w:val="fr-FR" w:eastAsia="fr-FR"/>
          </w:rPr>
        </w:r>
      </w:del>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340" w:author="Author1"/>
        </w:rPr>
      </w:pPr>
      <w:ins w:id="339" w:author="Author1">
        <w:r>
          <w:rPr>
            <w:rFonts w:eastAsia="Times New Roman"/>
            <w:lang w:val="fr-FR" w:eastAsia="fr-FR"/>
          </w:rPr>
        </w:r>
      </w:ins>
    </w:p>
    <w:p>
      <w:pPr>
        <w:pStyle w:val="Normal"/>
        <w:tabs>
          <w:tab w:val="clear" w:pos="708"/>
          <w:tab w:val="left" w:pos="9356" w:leader="dot"/>
        </w:tabs>
        <w:spacing w:before="0" w:after="0"/>
        <w:jc w:val="both"/>
        <w:rPr>
          <w:rFonts w:eastAsia="Times New Roman"/>
          <w:b/>
          <w:lang w:val="fr-FR" w:eastAsia="fr-FR"/>
        </w:rPr>
      </w:pPr>
      <w:r>
        <w:rPr>
          <w:rFonts w:eastAsia="Times New Roman"/>
          <w:b/>
          <w:lang w:val="fr-FR" w:eastAsia="fr-FR"/>
        </w:rPr>
        <w:t>Optimisation du critère délai par le candidat :</w:t>
      </w:r>
    </w:p>
    <w:tbl>
      <w:tblPr>
        <w:tblW w:w="8959"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2334"/>
        <w:gridCol w:w="3080"/>
        <w:gridCol w:w="3545"/>
      </w:tblGrid>
      <w:tr>
        <w:trPr>
          <w:trHeight w:val="628" w:hRule="atLeast"/>
        </w:trPr>
        <w:tc>
          <w:tcPr>
            <w:tcW w:w="23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rPr>
                <w:rFonts w:eastAsia="Times New Roman" w:cs="Arial"/>
                <w:bCs/>
                <w:lang w:val="fr-FR" w:eastAsia="fr-FR"/>
              </w:rPr>
            </w:pPr>
            <w:r>
              <w:rPr>
                <w:rFonts w:eastAsia="Times New Roman" w:cs="Arial"/>
                <w:bCs/>
                <w:lang w:val="fr-FR" w:eastAsia="fr-FR"/>
              </w:rPr>
            </w:r>
          </w:p>
        </w:tc>
        <w:tc>
          <w:tcPr>
            <w:tcW w:w="308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pPrChange w:id="0" w:author="Author1">
                <w:pPr>
                  <w:jc w:val="both"/>
                  <w:tabs>
                    <w:tab w:val="left" w:pos="0" w:leader="none"/>
                    <w:tab w:val="left" w:pos="8820" w:leader="dot"/>
                    <w:tab w:val="left" w:pos="9356" w:leader="dot"/>
                  </w:tabs>
                  <w:spacing w:before="0" w:after="100"/>
                </w:pPr>
              </w:pPrChange>
              <w:rPr>
                <w:rFonts w:eastAsia="Times New Roman" w:cs="Arial"/>
                <w:bCs/>
                <w:lang w:val="fr-FR" w:eastAsia="fr-FR"/>
              </w:rPr>
            </w:pPr>
            <w:r>
              <w:rPr>
                <w:rFonts w:eastAsia="Times New Roman" w:cs="Arial"/>
                <w:bCs/>
                <w:lang w:val="fr-FR" w:eastAsia="fr-FR"/>
                <w:rPrChange w:id="0" w:author="Author1">
                  <w:rPr>
                    <w:bCs/>
                  </w:rPr>
                </w:rPrChange>
              </w:rPr>
              <w:t>Délai maximum estimé par la maîtrise d’ouvrage</w:t>
            </w:r>
          </w:p>
        </w:tc>
        <w:tc>
          <w:tcPr>
            <w:tcW w:w="354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pPrChange w:id="0" w:author="Author1">
                <w:pPr>
                  <w:jc w:val="both"/>
                  <w:tabs>
                    <w:tab w:val="left" w:pos="0" w:leader="none"/>
                    <w:tab w:val="left" w:pos="8820" w:leader="dot"/>
                    <w:tab w:val="left" w:pos="9356" w:leader="dot"/>
                  </w:tabs>
                  <w:spacing w:before="0" w:after="100"/>
                </w:pPr>
              </w:pPrChange>
              <w:rPr>
                <w:rFonts w:eastAsia="Times New Roman" w:cs="Arial"/>
                <w:bCs/>
                <w:lang w:val="fr-FR" w:eastAsia="fr-FR"/>
              </w:rPr>
            </w:pPr>
            <w:r>
              <w:rPr>
                <w:rFonts w:eastAsia="Times New Roman" w:cs="Arial"/>
                <w:bCs/>
                <w:lang w:val="fr-FR" w:eastAsia="fr-FR"/>
                <w:rPrChange w:id="0" w:author="Author1">
                  <w:rPr>
                    <w:bCs/>
                  </w:rPr>
                </w:rPrChange>
              </w:rPr>
              <w:t>Optimisation du délai par l’entreprise</w:t>
            </w:r>
          </w:p>
        </w:tc>
      </w:tr>
      <w:tr>
        <w:trPr>
          <w:trHeight w:val="284" w:hRule="atLeast"/>
        </w:trPr>
        <w:tc>
          <w:tcPr>
            <w:tcW w:w="23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pPrChange w:id="0" w:author="Author1">
                <w:pPr>
                  <w:jc w:val="both"/>
                  <w:tabs>
                    <w:tab w:val="left" w:pos="0" w:leader="none"/>
                    <w:tab w:val="left" w:pos="8820" w:leader="dot"/>
                    <w:tab w:val="left" w:pos="9356" w:leader="dot"/>
                  </w:tabs>
                  <w:spacing w:before="0" w:after="100"/>
                </w:pPr>
              </w:pPrChange>
              <w:rPr>
                <w:rFonts w:eastAsia="Times New Roman" w:cs="Arial"/>
                <w:bCs/>
                <w:lang w:eastAsia="fr-FR"/>
              </w:rPr>
            </w:pPr>
            <w:r>
              <w:rPr>
                <w:rFonts w:eastAsia="Times New Roman" w:cs="Arial"/>
                <w:bCs/>
                <w:lang w:eastAsia="fr-FR"/>
              </w:rPr>
              <w:t>Phase études</w:t>
            </w:r>
          </w:p>
        </w:tc>
        <w:tc>
          <w:tcPr>
            <w:tcW w:w="308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center"/>
              <w:pPrChange w:id="0" w:author="Author1">
                <w:pPr>
                  <w:jc w:val="center"/>
                  <w:tabs>
                    <w:tab w:val="left" w:pos="0" w:leader="none"/>
                    <w:tab w:val="left" w:pos="8820" w:leader="dot"/>
                    <w:tab w:val="left" w:pos="9356" w:leader="dot"/>
                  </w:tabs>
                  <w:spacing w:before="0" w:after="100"/>
                </w:pPr>
              </w:pPrChange>
              <w:rPr>
                <w:rFonts w:eastAsia="Times New Roman" w:cs="Arial"/>
                <w:bCs/>
                <w:lang w:val="fr-FR" w:eastAsia="fr-FR"/>
              </w:rPr>
            </w:pPr>
            <w:r>
              <w:rPr>
                <w:rFonts w:eastAsia="Times New Roman" w:cs="Arial"/>
                <w:bCs/>
                <w:lang w:val="fr-FR" w:eastAsia="fr-FR"/>
              </w:rPr>
              <w:t>6 mois</w:t>
            </w:r>
            <w:r>
              <w:rPr>
                <w:rFonts w:eastAsia="Times New Roman" w:cs="Arial"/>
                <w:bCs/>
                <w:lang w:val="fr-FR" w:eastAsia="fr-FR"/>
                <w:rPrChange w:id="0" w:author="Author1">
                  <w:rPr>
                    <w:bCs/>
                  </w:rPr>
                </w:rPrChange>
              </w:rPr>
              <w:t xml:space="preserve"> (compris 5 mois d’instruction du PC)</w:t>
            </w:r>
          </w:p>
        </w:tc>
        <w:tc>
          <w:tcPr>
            <w:tcW w:w="354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rPr>
                <w:rFonts w:eastAsia="Times New Roman" w:cs="Arial"/>
                <w:bCs/>
                <w:lang w:val="fr-FR" w:eastAsia="fr-FR"/>
              </w:rPr>
            </w:pPr>
            <w:r>
              <w:rPr>
                <w:rFonts w:eastAsia="Times New Roman" w:cs="Arial"/>
                <w:bCs/>
                <w:lang w:val="fr-FR" w:eastAsia="fr-FR"/>
              </w:rPr>
            </w:r>
          </w:p>
        </w:tc>
      </w:tr>
      <w:tr>
        <w:trPr>
          <w:trHeight w:val="284" w:hRule="atLeast"/>
        </w:trPr>
        <w:tc>
          <w:tcPr>
            <w:tcW w:w="23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pPrChange w:id="0" w:author="Author1">
                <w:pPr>
                  <w:jc w:val="both"/>
                  <w:tabs>
                    <w:tab w:val="left" w:pos="0" w:leader="none"/>
                    <w:tab w:val="left" w:pos="8820" w:leader="dot"/>
                    <w:tab w:val="left" w:pos="9356" w:leader="dot"/>
                  </w:tabs>
                  <w:spacing w:before="0" w:after="100"/>
                </w:pPr>
              </w:pPrChange>
              <w:rPr>
                <w:rFonts w:eastAsia="Times New Roman" w:cs="Arial"/>
                <w:bCs/>
                <w:lang w:eastAsia="fr-FR"/>
              </w:rPr>
            </w:pPr>
            <w:r>
              <w:rPr>
                <w:rFonts w:eastAsia="Times New Roman" w:cs="Arial"/>
                <w:bCs/>
                <w:lang w:eastAsia="fr-FR"/>
              </w:rPr>
              <w:t>Phase travaux</w:t>
            </w:r>
          </w:p>
        </w:tc>
        <w:tc>
          <w:tcPr>
            <w:tcW w:w="308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center"/>
              <w:pPrChange w:id="0" w:author="Author1">
                <w:pPr>
                  <w:jc w:val="center"/>
                  <w:tabs>
                    <w:tab w:val="left" w:pos="0" w:leader="none"/>
                    <w:tab w:val="left" w:pos="8820" w:leader="dot"/>
                    <w:tab w:val="left" w:pos="9356" w:leader="dot"/>
                  </w:tabs>
                  <w:spacing w:before="0" w:after="100"/>
                </w:pPr>
              </w:pPrChange>
              <w:rPr>
                <w:rFonts w:eastAsia="Times New Roman" w:cs="Arial"/>
                <w:bCs/>
                <w:lang w:eastAsia="fr-FR"/>
              </w:rPr>
            </w:pPr>
            <w:r>
              <w:rPr>
                <w:rFonts w:eastAsia="Times New Roman" w:cs="Arial"/>
                <w:bCs/>
                <w:lang w:eastAsia="fr-FR"/>
              </w:rPr>
              <w:t>3 mois</w:t>
            </w:r>
          </w:p>
        </w:tc>
        <w:tc>
          <w:tcPr>
            <w:tcW w:w="354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rPr>
                <w:rFonts w:eastAsia="Times New Roman" w:cs="Arial"/>
                <w:bCs/>
                <w:lang w:eastAsia="fr-FR"/>
              </w:rPr>
            </w:pPr>
            <w:r>
              <w:rPr>
                <w:rFonts w:eastAsia="Times New Roman" w:cs="Arial"/>
                <w:bCs/>
                <w:lang w:eastAsia="fr-FR"/>
              </w:rPr>
            </w:r>
          </w:p>
        </w:tc>
      </w:tr>
      <w:tr>
        <w:trPr>
          <w:trHeight w:val="284" w:hRule="atLeast"/>
        </w:trPr>
        <w:tc>
          <w:tcPr>
            <w:tcW w:w="2334"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pPrChange w:id="0" w:author="Author1">
                <w:pPr>
                  <w:jc w:val="both"/>
                  <w:tabs>
                    <w:tab w:val="left" w:pos="0" w:leader="none"/>
                    <w:tab w:val="left" w:pos="8820" w:leader="dot"/>
                    <w:tab w:val="left" w:pos="9356" w:leader="dot"/>
                  </w:tabs>
                  <w:spacing w:before="0" w:after="100"/>
                </w:pPr>
              </w:pPrChange>
              <w:rPr>
                <w:rFonts w:eastAsia="Times New Roman" w:cs="Arial"/>
                <w:bCs/>
                <w:lang w:eastAsia="fr-FR"/>
              </w:rPr>
            </w:pPr>
            <w:r>
              <w:rPr>
                <w:rFonts w:eastAsia="Times New Roman" w:cs="Arial"/>
                <w:bCs/>
                <w:lang w:eastAsia="fr-FR"/>
              </w:rPr>
              <w:t>Délai total</w:t>
            </w:r>
          </w:p>
        </w:tc>
        <w:tc>
          <w:tcPr>
            <w:tcW w:w="308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center"/>
              <w:pPrChange w:id="0" w:author="Author1">
                <w:pPr>
                  <w:jc w:val="center"/>
                  <w:tabs>
                    <w:tab w:val="left" w:pos="0" w:leader="none"/>
                    <w:tab w:val="left" w:pos="8820" w:leader="dot"/>
                    <w:tab w:val="left" w:pos="9356" w:leader="dot"/>
                  </w:tabs>
                  <w:spacing w:before="0" w:after="100"/>
                </w:pPr>
              </w:pPrChange>
              <w:rPr>
                <w:rFonts w:eastAsia="Times New Roman" w:cs="Arial"/>
                <w:bCs/>
                <w:lang w:eastAsia="fr-FR"/>
              </w:rPr>
            </w:pPr>
            <w:r>
              <w:rPr>
                <w:rFonts w:eastAsia="Times New Roman" w:cs="Arial"/>
                <w:bCs/>
                <w:lang w:eastAsia="fr-FR"/>
              </w:rPr>
              <w:t>9 mois</w:t>
            </w:r>
          </w:p>
        </w:tc>
        <w:tc>
          <w:tcPr>
            <w:tcW w:w="354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 w:val="left" w:pos="8820" w:leader="dot"/>
                <w:tab w:val="left" w:pos="9356" w:leader="dot"/>
              </w:tabs>
              <w:spacing w:before="0" w:after="0"/>
              <w:jc w:val="both"/>
              <w:rPr>
                <w:rFonts w:eastAsia="Times New Roman" w:cs="Arial"/>
                <w:bCs/>
                <w:lang w:eastAsia="fr-FR"/>
              </w:rPr>
            </w:pPr>
            <w:r>
              <w:rPr>
                <w:rFonts w:eastAsia="Times New Roman" w:cs="Arial"/>
                <w:bCs/>
                <w:lang w:eastAsia="fr-FR"/>
              </w:rPr>
            </w:r>
          </w:p>
        </w:tc>
      </w:tr>
    </w:tbl>
    <w:p>
      <w:pPr>
        <w:pStyle w:val="Normal"/>
        <w:spacing w:before="0" w:after="0"/>
        <w:jc w:val="both"/>
        <w:pPrChange w:id="0" w:author="Author1">
          <w:pPr>
            <w:jc w:val="both"/>
            <w:spacing w:before="360" w:after="200"/>
          </w:pPr>
        </w:pPrChange>
        <w:rPr>
          <w:rFonts w:eastAsia="Times New Roman"/>
          <w:b/>
          <w:color w:val="BF3F00"/>
          <w:lang w:eastAsia="fr-FR"/>
        </w:rPr>
      </w:pPr>
      <w:r>
        <w:rPr>
          <w:rFonts w:eastAsia="Times New Roman"/>
          <w:b/>
          <w:color w:val="BF3F00"/>
          <w:lang w:eastAsia="fr-FR"/>
        </w:rPr>
      </w:r>
    </w:p>
    <w:p>
      <w:pPr>
        <w:pStyle w:val="02-TITRE2"/>
        <w:numPr>
          <w:ilvl w:val="1"/>
          <w:numId w:val="17"/>
        </w:numPr>
        <w:spacing w:before="0" w:after="0"/>
        <w:jc w:val="both"/>
        <w:pPrChange w:id="0" w:author="Author1">
          <w:pPr>
            <w:pStyle w:val="02-TITRE2"/>
            <w:jc w:val="both"/>
          </w:pPr>
        </w:pPrChange>
        <w:rPr>
          <w:lang w:eastAsia="fr-FR"/>
        </w:rPr>
      </w:pPr>
      <w:bookmarkStart w:id="44" w:name="_Toc70411725"/>
      <w:bookmarkStart w:id="45" w:name="_Toc130905643"/>
      <w:bookmarkStart w:id="46" w:name="_Toc219914264"/>
      <w:r>
        <w:rPr>
          <w:lang w:eastAsia="fr-FR"/>
        </w:rPr>
        <w:t>Reconduction</w:t>
      </w:r>
      <w:bookmarkEnd w:id="46"/>
      <w:r>
        <w:rPr>
          <w:lang w:eastAsia="fr-FR"/>
        </w:rPr>
        <w:t xml:space="preserve"> </w:t>
      </w:r>
      <w:bookmarkEnd w:id="44"/>
      <w:bookmarkEnd w:id="45"/>
    </w:p>
    <w:p>
      <w:pPr>
        <w:pStyle w:val="Normal"/>
        <w:tabs>
          <w:tab w:val="clear" w:pos="708"/>
          <w:tab w:val="left" w:pos="9356" w:leader="dot"/>
        </w:tabs>
        <w:spacing w:before="0" w:after="0"/>
        <w:jc w:val="both"/>
        <w:rPr>
          <w:rFonts w:eastAsia="Times New Roman"/>
          <w:lang w:val="fr-FR" w:eastAsia="fr-FR"/>
          <w:ins w:id="345" w:author="Author1"/>
        </w:rPr>
      </w:pPr>
      <w:r>
        <w:rPr>
          <w:rFonts w:eastAsia="Times New Roman"/>
          <w:lang w:val="fr-FR" w:eastAsia="fr-FR"/>
          <w:rPrChange w:id="0" w:author="Author1"/>
        </w:rPr>
        <w:t>Le marché ne sera pas reconduit.</w:t>
      </w:r>
    </w:p>
    <w:p>
      <w:pPr>
        <w:pStyle w:val="Normal"/>
        <w:tabs>
          <w:tab w:val="clear" w:pos="708"/>
          <w:tab w:val="left" w:pos="9356" w:leader="dot"/>
        </w:tabs>
        <w:spacing w:before="0" w:after="0"/>
        <w:jc w:val="both"/>
        <w:rPr>
          <w:rFonts w:eastAsia="Times New Roman"/>
          <w:lang w:val="fr-FR" w:eastAsia="fr-FR"/>
          <w:ins w:id="347" w:author="Author1"/>
        </w:rPr>
      </w:pPr>
      <w:ins w:id="346"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49" w:author="Author1"/>
        </w:rPr>
      </w:pPr>
      <w:ins w:id="348"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51" w:author="Author1"/>
        </w:rPr>
      </w:pPr>
      <w:ins w:id="350"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53" w:author="Author1"/>
        </w:rPr>
      </w:pPr>
      <w:ins w:id="352"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55" w:author="Author1"/>
        </w:rPr>
      </w:pPr>
      <w:ins w:id="354"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57" w:author="Author2"/>
        </w:rPr>
      </w:pPr>
      <w:ins w:id="356"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59" w:author="Author2"/>
        </w:rPr>
      </w:pPr>
      <w:ins w:id="358"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61" w:author="Author2"/>
        </w:rPr>
      </w:pPr>
      <w:ins w:id="360"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63" w:author="Author2"/>
        </w:rPr>
      </w:pPr>
      <w:ins w:id="362"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65" w:author="Author2"/>
        </w:rPr>
      </w:pPr>
      <w:ins w:id="364"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67" w:author="Author2"/>
        </w:rPr>
      </w:pPr>
      <w:ins w:id="366"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369" w:author="Author1"/>
        </w:rPr>
      </w:pPr>
      <w:ins w:id="368"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del w:id="371" w:author="Author1"/>
        </w:rPr>
      </w:pPr>
      <w:del w:id="370" w:author="Author1">
        <w:r>
          <w:rPr>
            <w:rFonts w:eastAsia="Times New Roman"/>
            <w:lang w:val="fr-FR" w:eastAsia="fr-FR"/>
          </w:rPr>
        </w:r>
      </w:del>
    </w:p>
    <w:p>
      <w:pPr>
        <w:pStyle w:val="Normal"/>
        <w:numPr>
          <w:ilvl w:val="0"/>
          <w:numId w:val="17"/>
        </w:numPr>
        <w:spacing w:before="0" w:after="0"/>
        <w:jc w:val="both"/>
        <w:pPrChange w:id="0" w:author="Author1">
          <w:pPr>
            <w:pStyle w:val="01-TITRE1"/>
            <w:jc w:val="both"/>
          </w:pPr>
        </w:pPrChange>
        <w:rPr>
          <w:lang w:eastAsia="fr-FR"/>
        </w:rPr>
      </w:pPr>
      <w:bookmarkStart w:id="47" w:name="_Toc70411726"/>
      <w:bookmarkStart w:id="48" w:name="_Toc130905644"/>
      <w:bookmarkStart w:id="49" w:name="_Toc219914265"/>
      <w:r>
        <w:rPr>
          <w:lang w:eastAsia="fr-FR"/>
        </w:rPr>
        <w:t>PRIX</w:t>
      </w:r>
      <w:bookmarkEnd w:id="47"/>
      <w:bookmarkEnd w:id="48"/>
      <w:bookmarkEnd w:id="49"/>
    </w:p>
    <w:p>
      <w:pPr>
        <w:pStyle w:val="02-TITRE2"/>
        <w:numPr>
          <w:ilvl w:val="1"/>
          <w:numId w:val="17"/>
        </w:numPr>
        <w:spacing w:before="0" w:after="0"/>
        <w:jc w:val="both"/>
        <w:pPrChange w:id="0" w:author="Author1">
          <w:pPr>
            <w:pStyle w:val="02-TITRE2"/>
            <w:jc w:val="both"/>
          </w:pPr>
        </w:pPrChange>
        <w:rPr>
          <w:lang w:eastAsia="fr-FR"/>
        </w:rPr>
      </w:pPr>
      <w:bookmarkStart w:id="50" w:name="_Toc70411727"/>
      <w:bookmarkStart w:id="51" w:name="_Toc130905645"/>
      <w:bookmarkStart w:id="52" w:name="_Toc219914266"/>
      <w:r>
        <w:rPr>
          <w:lang w:eastAsia="fr-FR"/>
        </w:rPr>
        <w:t>Montant du marché et décomposition du prix par phase et nature de prestations</w:t>
      </w:r>
      <w:bookmarkEnd w:id="50"/>
      <w:bookmarkEnd w:id="51"/>
      <w:bookmarkEnd w:id="52"/>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rPr>
      </w:pPr>
      <w:r>
        <w:rPr>
          <w:rFonts w:eastAsia="Times New Roman"/>
          <w:bCs/>
          <w:lang w:val="fr-FR" w:eastAsia="fr-FR"/>
        </w:rPr>
        <w:t xml:space="preserve">Le marché est établi au prix global et forfaitaire </w:t>
      </w:r>
      <w:ins w:id="372" w:author="Author1">
        <w:r>
          <w:rPr>
            <w:rFonts w:eastAsia="Times New Roman"/>
            <w:bCs/>
            <w:lang w:val="fr-FR" w:eastAsia="fr-FR"/>
          </w:rPr>
          <w:t xml:space="preserve">définitif </w:t>
        </w:r>
      </w:ins>
      <w:r>
        <w:rPr>
          <w:rFonts w:eastAsia="Times New Roman"/>
          <w:bCs/>
          <w:lang w:val="fr-FR" w:eastAsia="fr-FR"/>
          <w:rPrChange w:id="0" w:author="Author1">
            <w:rPr>
              <w:bCs/>
            </w:rPr>
          </w:rPrChange>
        </w:rPr>
        <w:t xml:space="preserve">de : </w:t>
      </w:r>
    </w:p>
    <w:p>
      <w:pPr>
        <w:pStyle w:val="Normal"/>
        <w:tabs>
          <w:tab w:val="clear" w:pos="708"/>
          <w:tab w:val="left" w:pos="9356" w:leader="dot"/>
        </w:tabs>
        <w:spacing w:before="0" w:after="0"/>
        <w:jc w:val="both"/>
        <w:rPr>
          <w:rFonts w:eastAsia="Times New Roman"/>
          <w:lang w:val="fr-FR" w:eastAsia="fr-FR"/>
          <w:ins w:id="375" w:author="Author1"/>
        </w:rPr>
      </w:pPr>
      <w:ins w:id="374" w:author="Author1">
        <w:r>
          <w:rPr>
            <w:rFonts w:eastAsia="Times New Roman"/>
            <w:lang w:val="fr-FR" w:eastAsia="fr-FR"/>
          </w:rPr>
        </w:r>
      </w:ins>
    </w:p>
    <w:p>
      <w:pPr>
        <w:pStyle w:val="Normal"/>
        <w:tabs>
          <w:tab w:val="clear" w:pos="708"/>
          <w:tab w:val="left" w:pos="9356" w:leader="dot"/>
        </w:tabs>
        <w:spacing w:before="0" w:afterAutospacing="1"/>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Montant € HT :  </w:t>
      </w:r>
      <w:r>
        <w:rPr>
          <w:rFonts w:eastAsia="Times New Roman"/>
          <w:lang w:val="fr-FR" w:eastAsia="fr-FR"/>
          <w:rPrChange w:id="0" w:author="Author1"/>
        </w:rPr>
        <w:tab/>
      </w:r>
    </w:p>
    <w:p>
      <w:pPr>
        <w:pStyle w:val="Normal"/>
        <w:tabs>
          <w:tab w:val="clear" w:pos="708"/>
          <w:tab w:val="left" w:pos="9356" w:leader="dot"/>
        </w:tabs>
        <w:spacing w:before="0" w:afterAutospacing="1"/>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Montant € HT (en lettres) :……………………………………………………………………………………</w:t>
      </w:r>
    </w:p>
    <w:p>
      <w:pPr>
        <w:pStyle w:val="Normal"/>
        <w:tabs>
          <w:tab w:val="clear" w:pos="708"/>
          <w:tab w:val="left" w:pos="9356" w:leader="dot"/>
        </w:tabs>
        <w:spacing w:before="0" w:afterAutospacing="1"/>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TVA au taux de : ...............%         Montant € : </w:t>
      </w:r>
      <w:r>
        <w:rPr>
          <w:rFonts w:eastAsia="Times New Roman"/>
          <w:lang w:val="fr-FR" w:eastAsia="fr-FR"/>
          <w:rPrChange w:id="0" w:author="Author1"/>
        </w:rPr>
        <w:tab/>
      </w:r>
    </w:p>
    <w:p>
      <w:pPr>
        <w:pStyle w:val="Normal"/>
        <w:tabs>
          <w:tab w:val="clear" w:pos="708"/>
          <w:tab w:val="left" w:pos="9356" w:leader="dot"/>
        </w:tabs>
        <w:spacing w:before="0" w:afterAutospacing="1"/>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Montant € TTC :  </w:t>
      </w:r>
      <w:r>
        <w:rPr>
          <w:rFonts w:eastAsia="Times New Roman"/>
          <w:lang w:val="fr-FR" w:eastAsia="fr-FR"/>
          <w:rPrChange w:id="0" w:author="Author1"/>
        </w:rPr>
        <w:tab/>
      </w:r>
    </w:p>
    <w:p>
      <w:pPr>
        <w:pStyle w:val="Normal"/>
        <w:tabs>
          <w:tab w:val="clear" w:pos="708"/>
          <w:tab w:val="left" w:pos="9356" w:leader="dot"/>
        </w:tabs>
        <w:spacing w:before="0" w:afterAutospacing="1"/>
        <w:jc w:val="both"/>
        <w:pPrChange w:id="0" w:author="Author1">
          <w:pPr>
            <w:jc w:val="both"/>
            <w:tabs>
              <w:tab w:val="left" w:pos="9356" w:leader="dot"/>
            </w:tabs>
          </w:pPr>
        </w:pPrChange>
        <w:rPr>
          <w:rFonts w:eastAsia="Times New Roman"/>
          <w:lang w:val="fr-FR" w:eastAsia="fr-FR"/>
        </w:rPr>
      </w:pPr>
      <w:r>
        <w:rPr>
          <w:rFonts w:eastAsia="Times New Roman"/>
          <w:lang w:val="fr-FR" w:eastAsia="fr-FR"/>
        </w:rPr>
        <w:t>Montant € TTC (en lettres)</w:t>
      </w:r>
      <w:r>
        <w:rPr>
          <w:rFonts w:eastAsia="Times New Roman"/>
          <w:lang w:val="fr-FR" w:eastAsia="fr-FR"/>
          <w:rPrChange w:id="0" w:author="Author1"/>
        </w:rPr>
        <w:t> :</w:t>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Cependant, les travaux de piquetage à réaliser par le titulaire du marché seront réglés par application des prix fixés au bordereau des prix unitaires joint en annexe.</w:t>
      </w:r>
    </w:p>
    <w:p>
      <w:pPr>
        <w:pStyle w:val="Normal"/>
        <w:tabs>
          <w:tab w:val="clear" w:pos="708"/>
          <w:tab w:val="left" w:pos="9356" w:leader="dot"/>
        </w:tabs>
        <w:spacing w:before="0" w:after="0"/>
        <w:jc w:val="both"/>
        <w:rPr>
          <w:rFonts w:eastAsia="Times New Roman"/>
          <w:b/>
          <w:lang w:val="fr-FR" w:eastAsia="fr-FR"/>
          <w:ins w:id="384" w:author="Author1"/>
        </w:rPr>
      </w:pPr>
      <w:ins w:id="383" w:author="Author1">
        <w:r>
          <w:rPr>
            <w:rFonts w:eastAsia="Times New Roman"/>
            <w:b/>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val="fr-FR" w:eastAsia="fr-FR"/>
        </w:rPr>
      </w:pPr>
      <w:r>
        <w:rPr>
          <w:rFonts w:eastAsia="Times New Roman"/>
          <w:b/>
          <w:lang w:val="fr-FR" w:eastAsia="fr-FR"/>
        </w:rPr>
        <w:t>Rémunération au titre de la cession des droits de propriété intellectuelle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 montant indiqué ci-dessus inclut la rémunération forfaitaire versée au concepteur au titre des droits de propriété intellectuelle, dont le montant est fixé à 10% du prix de la part du marché comprenant les études hors taxe.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Dans l'hypothèse où l'équipe de conception est un groupement de concepteurs, la rémunération au titre des droits de propriété intellectuelle est incluse dans les montants identifiés dans la répartition ci-dessous.</w:t>
      </w:r>
    </w:p>
    <w:p>
      <w:pPr>
        <w:pStyle w:val="Normal"/>
        <w:tabs>
          <w:tab w:val="clear" w:pos="708"/>
          <w:tab w:val="left" w:pos="9356" w:leader="dot"/>
        </w:tabs>
        <w:spacing w:before="0" w:after="0"/>
        <w:jc w:val="both"/>
        <w:rPr>
          <w:rFonts w:eastAsia="Times New Roman"/>
          <w:b/>
          <w:u w:val="single"/>
          <w:lang w:val="fr-FR" w:eastAsia="fr-FR"/>
          <w:ins w:id="386" w:author="Author1"/>
        </w:rPr>
      </w:pPr>
      <w:ins w:id="385" w:author="Author1">
        <w:r>
          <w:rPr>
            <w:rFonts w:eastAsia="Times New Roman"/>
            <w:b/>
            <w:u w:val="single"/>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val="fr-FR" w:eastAsia="fr-FR"/>
        </w:rPr>
      </w:pPr>
      <w:r>
        <w:rPr>
          <w:rFonts w:eastAsia="Times New Roman"/>
          <w:b/>
          <w:u w:val="single"/>
          <w:lang w:val="fr-FR" w:eastAsia="fr-FR"/>
        </w:rPr>
        <w:t>La décomposition du prix</w:t>
      </w:r>
      <w:ins w:id="387" w:author="Author3">
        <w:r>
          <w:rPr>
            <w:rFonts w:eastAsia="Times New Roman"/>
            <w:b/>
            <w:u w:val="single"/>
            <w:lang w:val="fr-FR" w:eastAsia="fr-FR"/>
          </w:rPr>
          <w:t xml:space="preserve"> global et forfaitaire définitif</w:t>
        </w:r>
      </w:ins>
      <w:r>
        <w:rPr>
          <w:rFonts w:eastAsia="Times New Roman"/>
          <w:b/>
          <w:u w:val="single"/>
          <w:lang w:val="fr-FR" w:eastAsia="fr-FR"/>
          <w:rPrChange w:id="0" w:author="Author1">
            <w:rPr>
              <w:u w:val="single"/>
              <w:b/>
            </w:rPr>
          </w:rPrChange>
        </w:rPr>
        <w:t xml:space="preserve"> par phase est la suivante :</w:t>
      </w:r>
    </w:p>
    <w:tbl>
      <w:tblPr>
        <w:tblW w:w="9535"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2879"/>
        <w:gridCol w:w="2120"/>
        <w:gridCol w:w="2267"/>
        <w:gridCol w:w="2268"/>
      </w:tblGrid>
      <w:tr>
        <w:trPr/>
        <w:tc>
          <w:tcPr>
            <w:tcW w:w="2879" w:type="dxa"/>
            <w:tcBorders/>
            <w:vAlign w:val="center"/>
          </w:tcPr>
          <w:p>
            <w:pPr>
              <w:pStyle w:val="Normal"/>
              <w:tabs>
                <w:tab w:val="clear" w:pos="708"/>
                <w:tab w:val="right" w:pos="9356" w:leader="dot"/>
              </w:tabs>
              <w:spacing w:lineRule="auto" w:line="192" w:before="0" w:after="0"/>
              <w:jc w:val="both"/>
              <w:rPr>
                <w:rFonts w:eastAsia="Calibri" w:cs="Arial"/>
                <w:b/>
                <w:sz w:val="24"/>
                <w:lang w:val="fr-FR"/>
              </w:rPr>
            </w:pPr>
            <w:r>
              <w:rPr>
                <w:rFonts w:eastAsia="Calibri" w:cs="Arial"/>
                <w:b/>
                <w:sz w:val="24"/>
                <w:lang w:val="fr-FR"/>
              </w:rPr>
            </w:r>
          </w:p>
        </w:tc>
        <w:tc>
          <w:tcPr>
            <w:tcW w:w="2120" w:type="dxa"/>
            <w:tcBorders>
              <w:top w:val="single" w:sz="6" w:space="0" w:color="000000"/>
              <w:left w:val="single" w:sz="6" w:space="0" w:color="000000"/>
              <w:right w:val="single" w:sz="6" w:space="0" w:color="000000"/>
            </w:tcBorders>
            <w:vAlign w:val="center"/>
          </w:tcPr>
          <w:p>
            <w:pPr>
              <w:pStyle w:val="Normal"/>
              <w:tabs>
                <w:tab w:val="clear" w:pos="708"/>
                <w:tab w:val="right" w:pos="9356" w:leader="dot"/>
              </w:tabs>
              <w:spacing w:lineRule="auto" w:line="192" w:before="0" w:after="0"/>
              <w:jc w:val="center"/>
              <w:pPrChange w:id="0" w:author="Author1">
                <w:pPr>
                  <w:jc w:val="center"/>
                  <w:tabs>
                    <w:tab w:val="right" w:pos="9356" w:leader="dot"/>
                  </w:tabs>
                  <w:spacing w:lineRule="auto" w:line="192" w:before="40" w:after="200"/>
                </w:pPr>
              </w:pPrChange>
              <w:rPr>
                <w:rFonts w:eastAsia="Calibri" w:cs="Arial"/>
                <w:bCs/>
              </w:rPr>
            </w:pPr>
            <w:r>
              <w:rPr>
                <w:rFonts w:eastAsia="Calibri" w:cs="Arial"/>
                <w:bCs/>
              </w:rPr>
              <w:t>Montant € HT</w:t>
            </w:r>
          </w:p>
        </w:tc>
        <w:tc>
          <w:tcPr>
            <w:tcW w:w="2267" w:type="dxa"/>
            <w:tcBorders>
              <w:top w:val="single" w:sz="6" w:space="0" w:color="000000"/>
              <w:left w:val="single" w:sz="6" w:space="0" w:color="000000"/>
              <w:right w:val="single" w:sz="6" w:space="0" w:color="000000"/>
            </w:tcBorders>
            <w:vAlign w:val="center"/>
          </w:tcPr>
          <w:p>
            <w:pPr>
              <w:pStyle w:val="Normal"/>
              <w:tabs>
                <w:tab w:val="clear" w:pos="708"/>
                <w:tab w:val="right" w:pos="9356" w:leader="dot"/>
              </w:tabs>
              <w:spacing w:lineRule="auto" w:line="192" w:before="0" w:after="0"/>
              <w:jc w:val="center"/>
              <w:pPrChange w:id="0" w:author="Author1">
                <w:pPr>
                  <w:jc w:val="center"/>
                  <w:tabs>
                    <w:tab w:val="right" w:pos="9356" w:leader="dot"/>
                  </w:tabs>
                  <w:spacing w:lineRule="auto" w:line="192" w:before="40" w:after="200"/>
                </w:pPr>
              </w:pPrChange>
              <w:rPr>
                <w:rFonts w:eastAsia="Calibri" w:cs="Arial"/>
                <w:bCs/>
              </w:rPr>
            </w:pPr>
            <w:r>
              <w:rPr>
                <w:rFonts w:eastAsia="Calibri" w:cs="Arial"/>
                <w:bCs/>
              </w:rPr>
              <w:t>Montant € TVA</w:t>
            </w:r>
          </w:p>
        </w:tc>
        <w:tc>
          <w:tcPr>
            <w:tcW w:w="2268" w:type="dxa"/>
            <w:tcBorders>
              <w:top w:val="single" w:sz="6" w:space="0" w:color="000000"/>
              <w:left w:val="single" w:sz="6" w:space="0" w:color="000000"/>
              <w:right w:val="single" w:sz="6" w:space="0" w:color="000000"/>
            </w:tcBorders>
            <w:vAlign w:val="center"/>
          </w:tcPr>
          <w:p>
            <w:pPr>
              <w:pStyle w:val="Normal"/>
              <w:tabs>
                <w:tab w:val="clear" w:pos="708"/>
                <w:tab w:val="right" w:pos="9356" w:leader="dot"/>
              </w:tabs>
              <w:spacing w:lineRule="auto" w:line="192" w:before="0" w:after="0"/>
              <w:jc w:val="center"/>
              <w:pPrChange w:id="0" w:author="Author1">
                <w:pPr>
                  <w:jc w:val="center"/>
                  <w:tabs>
                    <w:tab w:val="right" w:pos="9356" w:leader="dot"/>
                  </w:tabs>
                  <w:spacing w:lineRule="auto" w:line="192" w:before="40" w:after="200"/>
                </w:pPr>
              </w:pPrChange>
              <w:rPr>
                <w:rFonts w:eastAsia="Calibri" w:cs="Arial"/>
                <w:bCs/>
              </w:rPr>
            </w:pPr>
            <w:r>
              <w:rPr>
                <w:rFonts w:eastAsia="Calibri" w:cs="Arial"/>
                <w:bCs/>
              </w:rPr>
              <w:t>Montant € TTC</w:t>
            </w:r>
          </w:p>
        </w:tc>
      </w:tr>
      <w:tr>
        <w:trPr>
          <w:trHeight w:val="294" w:hRule="atLeast"/>
        </w:trPr>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pPrChange w:id="0" w:author="Author1">
                <w:pPr>
                  <w:jc w:val="both"/>
                  <w:tabs>
                    <w:tab w:val="right" w:pos="9356" w:leader="dot"/>
                  </w:tabs>
                  <w:spacing w:lineRule="auto" w:line="192"/>
                </w:pPr>
              </w:pPrChange>
              <w:rPr>
                <w:rFonts w:eastAsia="Calibri" w:cs="Arial"/>
              </w:rPr>
            </w:pPr>
            <w:r>
              <w:rPr>
                <w:rFonts w:eastAsia="Calibri" w:cs="Arial"/>
              </w:rPr>
              <w:t>Phase études (indemnisation comprise)</w:t>
            </w:r>
          </w:p>
        </w:tc>
        <w:tc>
          <w:tcPr>
            <w:tcW w:w="2120"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rPr>
                <w:rFonts w:eastAsia="Calibri" w:cs="Arial"/>
                <w:sz w:val="24"/>
              </w:rPr>
            </w:pPr>
            <w:r>
              <w:rPr>
                <w:rFonts w:eastAsia="Calibri" w:cs="Arial"/>
                <w:sz w:val="24"/>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rPr>
                <w:rFonts w:eastAsia="Calibri" w:cs="Arial"/>
                <w:sz w:val="24"/>
              </w:rPr>
            </w:pPr>
            <w:r>
              <w:rPr>
                <w:rFonts w:eastAsia="Calibri" w:cs="Arial"/>
                <w:sz w:val="24"/>
              </w:rPr>
            </w:r>
          </w:p>
        </w:tc>
        <w:tc>
          <w:tcPr>
            <w:tcW w:w="2268"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rPr>
                <w:rFonts w:eastAsia="Calibri" w:cs="Arial"/>
                <w:sz w:val="24"/>
              </w:rPr>
            </w:pPr>
            <w:r>
              <w:rPr>
                <w:rFonts w:eastAsia="Calibri" w:cs="Arial"/>
                <w:sz w:val="24"/>
              </w:rPr>
            </w:r>
          </w:p>
        </w:tc>
      </w:tr>
      <w:tr>
        <w:trPr>
          <w:trHeight w:val="347" w:hRule="atLeast"/>
        </w:trPr>
        <w:tc>
          <w:tcPr>
            <w:tcW w:w="2879"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pPrChange w:id="0" w:author="Author1">
                <w:pPr>
                  <w:jc w:val="both"/>
                  <w:tabs>
                    <w:tab w:val="right" w:pos="9356" w:leader="dot"/>
                  </w:tabs>
                  <w:spacing w:lineRule="auto" w:line="192"/>
                </w:pPr>
              </w:pPrChange>
              <w:rPr>
                <w:rFonts w:eastAsia="Calibri" w:cs="Arial"/>
              </w:rPr>
            </w:pPr>
            <w:r>
              <w:rPr>
                <w:rFonts w:eastAsia="Calibri" w:cs="Arial"/>
              </w:rPr>
              <w:t>Phase réalisation des travaux</w:t>
            </w:r>
          </w:p>
        </w:tc>
        <w:tc>
          <w:tcPr>
            <w:tcW w:w="2120"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rPr>
                <w:rFonts w:eastAsia="Calibri" w:cs="Arial"/>
                <w:sz w:val="24"/>
              </w:rPr>
            </w:pPr>
            <w:r>
              <w:rPr>
                <w:rFonts w:eastAsia="Calibri" w:cs="Arial"/>
                <w:sz w:val="24"/>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rPr>
                <w:rFonts w:eastAsia="Calibri" w:cs="Arial"/>
                <w:sz w:val="24"/>
              </w:rPr>
            </w:pPr>
            <w:r>
              <w:rPr>
                <w:rFonts w:eastAsia="Calibri" w:cs="Arial"/>
                <w:sz w:val="24"/>
              </w:rPr>
            </w:r>
          </w:p>
        </w:tc>
        <w:tc>
          <w:tcPr>
            <w:tcW w:w="2268" w:type="dxa"/>
            <w:tcBorders>
              <w:top w:val="single" w:sz="6" w:space="0" w:color="000000"/>
              <w:left w:val="single" w:sz="6" w:space="0" w:color="000000"/>
              <w:bottom w:val="single" w:sz="6" w:space="0" w:color="000000"/>
              <w:right w:val="single" w:sz="6" w:space="0" w:color="000000"/>
            </w:tcBorders>
            <w:vAlign w:val="center"/>
          </w:tcPr>
          <w:p>
            <w:pPr>
              <w:pStyle w:val="Normal"/>
              <w:tabs>
                <w:tab w:val="clear" w:pos="708"/>
                <w:tab w:val="right" w:pos="9356" w:leader="dot"/>
              </w:tabs>
              <w:spacing w:lineRule="auto" w:line="192" w:before="0" w:after="0"/>
              <w:jc w:val="both"/>
              <w:rPr>
                <w:rFonts w:eastAsia="Calibri" w:cs="Arial"/>
                <w:sz w:val="24"/>
              </w:rPr>
            </w:pPr>
            <w:r>
              <w:rPr>
                <w:rFonts w:eastAsia="Calibri" w:cs="Arial"/>
                <w:sz w:val="24"/>
              </w:rPr>
            </w:r>
          </w:p>
        </w:tc>
      </w:tr>
    </w:tbl>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u w:val="single"/>
          <w:lang w:eastAsia="fr-FR"/>
        </w:rPr>
      </w:pPr>
      <w:r>
        <w:rPr>
          <w:rFonts w:eastAsia="Times New Roman"/>
          <w:b/>
          <w:u w:val="single"/>
          <w:lang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bCs/>
          <w:lang w:val="fr-FR" w:eastAsia="fr-FR"/>
        </w:rPr>
      </w:pPr>
      <w:ins w:id="389" w:author="Author3">
        <w:r>
          <w:rPr>
            <w:rFonts w:eastAsia="Times New Roman"/>
            <w:b/>
            <w:bCs/>
            <w:u w:val="single"/>
            <w:lang w:val="fr-FR" w:eastAsia="fr-FR"/>
          </w:rPr>
          <w:t xml:space="preserve">Part du prix global et forfaitaire définitif pour la </w:t>
        </w:r>
      </w:ins>
      <w:ins w:id="390" w:author="Author3">
        <w:r>
          <w:rPr>
            <w:rFonts w:eastAsia="Times New Roman"/>
            <w:b/>
            <w:bCs/>
            <w:u w:val="single"/>
            <w:lang w:val="fr-FR" w:eastAsia="fr-FR"/>
          </w:rPr>
          <w:t>p</w:t>
        </w:r>
      </w:ins>
      <w:del w:id="391" w:author="Author3">
        <w:r>
          <w:rPr>
            <w:rFonts w:eastAsia="Times New Roman"/>
            <w:b/>
            <w:bCs/>
            <w:u w:val="single"/>
            <w:lang w:val="fr-FR" w:eastAsia="fr-FR"/>
          </w:rPr>
          <w:delText>P</w:delText>
        </w:r>
      </w:del>
      <w:r>
        <w:rPr>
          <w:rFonts w:eastAsia="Times New Roman"/>
          <w:b/>
          <w:bCs/>
          <w:u w:val="single"/>
          <w:lang w:val="fr-FR" w:eastAsia="fr-FR"/>
          <w:rPrChange w:id="0" w:author="Author1">
            <w:rPr>
              <w:u w:val="single"/>
              <w:b/>
              <w:bCs/>
            </w:rPr>
          </w:rPrChange>
        </w:rPr>
        <w:t xml:space="preserve">hase études, y compris indemnisation </w:t>
      </w:r>
      <w:r>
        <w:rPr>
          <w:rFonts w:eastAsia="Times New Roman"/>
          <w:b/>
          <w:bCs/>
          <w:lang w:val="fr-FR" w:eastAsia="fr-FR"/>
          <w:rPrChange w:id="0" w:author="Author1">
            <w:rPr>
              <w:b/>
              <w:bCs/>
            </w:rPr>
          </w:rPrChange>
        </w:rPr>
        <w:t>(montants en lettres)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montant € H.T. :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au taux de T.V.A. de ................. %   Montant € :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montant € T.T.C. :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 montant de la rémunération fixée ci-dessus rémunère le titulaire pour l'ensemble des missions confiées.</w:t>
      </w:r>
    </w:p>
    <w:p>
      <w:pPr>
        <w:pStyle w:val="Normal"/>
        <w:tabs>
          <w:tab w:val="clear" w:pos="708"/>
          <w:tab w:val="left" w:pos="9356" w:leader="dot"/>
        </w:tabs>
        <w:spacing w:before="0" w:after="0"/>
        <w:jc w:val="both"/>
        <w:rPr>
          <w:rFonts w:eastAsia="Times New Roman"/>
          <w:lang w:val="fr-FR" w:eastAsia="fr-FR"/>
          <w:ins w:id="397" w:author="Author1"/>
        </w:rPr>
      </w:pPr>
      <w:r>
        <w:rPr>
          <w:rFonts w:eastAsia="Times New Roman"/>
          <w:lang w:val="fr-FR" w:eastAsia="fr-FR"/>
          <w:rPrChange w:id="0" w:author="Author1"/>
        </w:rPr>
        <w:t>Les sommes reçues par le titulaire au titre de l'indemnisation à la procédure, selon la répartition suivante le cas échéant, seront en conséquence déduites des sommes à régler au titulaire au titre de la phase études.</w:t>
      </w:r>
    </w:p>
    <w:p>
      <w:pPr>
        <w:pStyle w:val="Normal"/>
        <w:tabs>
          <w:tab w:val="clear" w:pos="708"/>
          <w:tab w:val="left" w:pos="9356" w:leader="dot"/>
        </w:tabs>
        <w:spacing w:before="0" w:after="0"/>
        <w:jc w:val="both"/>
        <w:rPr>
          <w:rFonts w:eastAsia="Times New Roman"/>
          <w:lang w:val="fr-FR" w:eastAsia="fr-FR"/>
          <w:ins w:id="399" w:author="Author1"/>
        </w:rPr>
      </w:pPr>
      <w:ins w:id="398"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01" w:author="Author1"/>
        </w:rPr>
      </w:pPr>
      <w:ins w:id="400"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03" w:author="Author1"/>
        </w:rPr>
      </w:pPr>
      <w:ins w:id="402"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05" w:author="Author1"/>
        </w:rPr>
      </w:pPr>
      <w:ins w:id="404"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07" w:author="Author1"/>
        </w:rPr>
      </w:pPr>
      <w:ins w:id="406"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09" w:author="Author1"/>
        </w:rPr>
      </w:pPr>
      <w:ins w:id="408"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11" w:author="Author2"/>
        </w:rPr>
      </w:pPr>
      <w:ins w:id="410"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13" w:author="Author2"/>
        </w:rPr>
      </w:pPr>
      <w:ins w:id="412"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15" w:author="Author2"/>
        </w:rPr>
      </w:pPr>
      <w:ins w:id="414"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17" w:author="Author2"/>
        </w:rPr>
      </w:pPr>
      <w:ins w:id="416"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419" w:author="Author1"/>
        </w:rPr>
      </w:pPr>
      <w:ins w:id="418"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r>
    </w:p>
    <w:tbl>
      <w:tblPr>
        <w:tblW w:w="956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2969"/>
        <w:gridCol w:w="2099"/>
        <w:gridCol w:w="2234"/>
        <w:gridCol w:w="2266"/>
      </w:tblGrid>
      <w:tr>
        <w:trPr>
          <w:cantSplit w:val="true"/>
        </w:trPr>
        <w:tc>
          <w:tcPr>
            <w:tcW w:w="2969" w:type="dxa"/>
            <w:tcBorders>
              <w:top w:val="single" w:sz="6" w:space="0" w:color="000000"/>
              <w:left w:val="single" w:sz="6" w:space="0" w:color="000000"/>
              <w:right w:val="single" w:sz="6" w:space="0" w:color="000000"/>
            </w:tcBorders>
            <w:vAlign w:val="center"/>
          </w:tcPr>
          <w:p>
            <w:pPr>
              <w:pStyle w:val="Normal"/>
              <w:spacing w:lineRule="auto" w:line="192" w:before="0" w:after="0"/>
              <w:jc w:val="both"/>
              <w:rPr>
                <w:rFonts w:eastAsia="Calibri" w:cs="Arial"/>
                <w:strike/>
                <w:sz w:val="24"/>
                <w:lang w:val="fr-FR"/>
              </w:rPr>
            </w:pPr>
            <w:r>
              <w:rPr>
                <w:rFonts w:eastAsia="Calibri" w:cs="Arial"/>
                <w:strike/>
                <w:sz w:val="24"/>
                <w:lang w:val="fr-FR"/>
              </w:rPr>
            </w:r>
          </w:p>
        </w:tc>
        <w:tc>
          <w:tcPr>
            <w:tcW w:w="2099" w:type="dxa"/>
            <w:vMerge w:val="restart"/>
            <w:tcBorders>
              <w:top w:val="single" w:sz="6" w:space="0" w:color="000000"/>
              <w:left w:val="single" w:sz="6" w:space="0" w:color="000000"/>
              <w:bottom w:val="single" w:sz="6"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strike/>
                <w:sz w:val="24"/>
              </w:rPr>
            </w:pPr>
            <w:r>
              <w:rPr>
                <w:rFonts w:eastAsia="Calibri" w:cs="Arial"/>
                <w:sz w:val="24"/>
              </w:rPr>
              <w:t>HT</w:t>
            </w:r>
          </w:p>
        </w:tc>
        <w:tc>
          <w:tcPr>
            <w:tcW w:w="2234" w:type="dxa"/>
            <w:vMerge w:val="restart"/>
            <w:tcBorders>
              <w:top w:val="single" w:sz="6" w:space="0" w:color="000000"/>
              <w:left w:val="single" w:sz="6" w:space="0" w:color="000000"/>
              <w:bottom w:val="single" w:sz="6"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strike/>
                <w:sz w:val="24"/>
              </w:rPr>
            </w:pPr>
            <w:r>
              <w:rPr>
                <w:rFonts w:eastAsia="Calibri" w:cs="Arial"/>
                <w:sz w:val="24"/>
              </w:rPr>
              <w:t>TVA</w:t>
            </w:r>
          </w:p>
        </w:tc>
        <w:tc>
          <w:tcPr>
            <w:tcW w:w="2266" w:type="dxa"/>
            <w:vMerge w:val="restart"/>
            <w:tcBorders>
              <w:top w:val="single" w:sz="6" w:space="0" w:color="000000"/>
              <w:left w:val="single" w:sz="6" w:space="0" w:color="000000"/>
              <w:bottom w:val="single" w:sz="6"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strike/>
                <w:sz w:val="24"/>
              </w:rPr>
            </w:pPr>
            <w:r>
              <w:rPr>
                <w:rFonts w:eastAsia="Calibri" w:cs="Arial"/>
                <w:sz w:val="24"/>
              </w:rPr>
              <w:t>TTC</w:t>
            </w:r>
          </w:p>
        </w:tc>
      </w:tr>
      <w:tr>
        <w:trPr>
          <w:cantSplit w:val="true"/>
        </w:trPr>
        <w:tc>
          <w:tcPr>
            <w:tcW w:w="2969" w:type="dxa"/>
            <w:tcBorders>
              <w:left w:val="single" w:sz="6" w:space="0" w:color="000000"/>
              <w:bottom w:val="single" w:sz="6" w:space="0" w:color="000000"/>
              <w:right w:val="single" w:sz="6" w:space="0" w:color="000000"/>
            </w:tcBorders>
            <w:vAlign w:val="center"/>
          </w:tcPr>
          <w:p>
            <w:pPr>
              <w:pStyle w:val="Normal"/>
              <w:spacing w:before="0" w:after="0"/>
              <w:pPrChange w:id="0" w:author="Author1"/>
              <w:rPr>
                <w:rFonts w:eastAsia="Calibri" w:cs="Arial"/>
              </w:rPr>
            </w:pPr>
            <w:r>
              <w:rPr>
                <w:rFonts w:eastAsia="Calibri" w:cs="Arial"/>
                <w:position w:val="6"/>
              </w:rPr>
              <w:t>Désignation des cotraitants</w:t>
            </w:r>
          </w:p>
        </w:tc>
        <w:tc>
          <w:tcPr>
            <w:tcW w:w="2099" w:type="dxa"/>
            <w:vMerge w:val="continue"/>
            <w:tcBorders>
              <w:left w:val="single" w:sz="6"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c>
          <w:tcPr>
            <w:tcW w:w="2234" w:type="dxa"/>
            <w:vMerge w:val="continue"/>
            <w:tcBorders>
              <w:left w:val="single" w:sz="6"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c>
          <w:tcPr>
            <w:tcW w:w="2266" w:type="dxa"/>
            <w:vMerge w:val="continue"/>
            <w:tcBorders>
              <w:left w:val="single" w:sz="6" w:space="0" w:color="000000"/>
              <w:bottom w:val="single" w:sz="6" w:space="0" w:color="000000"/>
              <w:right w:val="single" w:sz="4" w:space="0" w:color="000000"/>
            </w:tcBorders>
          </w:tcPr>
          <w:p>
            <w:pPr>
              <w:pStyle w:val="Normal"/>
              <w:spacing w:lineRule="auto" w:line="192" w:before="0" w:after="0"/>
              <w:jc w:val="both"/>
              <w:rPr>
                <w:rFonts w:eastAsia="Calibri" w:cs="Arial"/>
              </w:rPr>
            </w:pPr>
            <w:r>
              <w:rPr>
                <w:rFonts w:eastAsia="Calibri" w:cs="Arial"/>
              </w:rPr>
            </w:r>
          </w:p>
        </w:tc>
      </w:tr>
      <w:tr>
        <w:trPr>
          <w:trHeight w:val="1077" w:hRule="atLeast"/>
          <w:cantSplit w:val="true"/>
        </w:trPr>
        <w:tc>
          <w:tcPr>
            <w:tcW w:w="2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left="142"/>
              <w:jc w:val="both"/>
              <w:pPrChange w:id="0" w:author="Author1">
                <w:pPr>
                  <w:jc w:val="both"/>
                  <w:ind w:left="142"/>
                  <w:spacing w:lineRule="auto" w:line="192"/>
                </w:pPr>
              </w:pPrChange>
              <w:rPr>
                <w:rFonts w:eastAsia="Calibri" w:cs="Arial"/>
                <w:lang w:val="fr-FR"/>
              </w:rPr>
            </w:pPr>
            <w:r>
              <w:rPr>
                <w:rFonts w:eastAsia="Calibri" w:cs="Arial"/>
                <w:lang w:val="fr-FR"/>
              </w:rPr>
              <w:t>Equipe de conception :</w:t>
            </w:r>
          </w:p>
          <w:p>
            <w:pPr>
              <w:pStyle w:val="05PUCE1"/>
              <w:spacing w:before="0" w:after="0"/>
              <w:jc w:val="both"/>
              <w:pPrChange w:id="0" w:author="Author1">
                <w:pPr>
                  <w:pStyle w:val="05PUCE1"/>
                  <w:jc w:val="both"/>
                </w:pPr>
              </w:pPrChange>
              <w:rPr>
                <w:lang w:val="fr-FR"/>
              </w:rPr>
            </w:pPr>
            <w:r>
              <w:rPr>
                <w:lang w:val="fr-FR"/>
              </w:rPr>
              <w:t>…………</w:t>
            </w:r>
          </w:p>
          <w:p>
            <w:pPr>
              <w:pStyle w:val="05PUCE1"/>
              <w:spacing w:before="0" w:after="0"/>
              <w:jc w:val="both"/>
              <w:pPrChange w:id="0" w:author="Author1">
                <w:pPr>
                  <w:pStyle w:val="05PUCE1"/>
                  <w:jc w:val="both"/>
                </w:pPr>
              </w:pPrChange>
              <w:rPr>
                <w:lang w:val="fr-FR"/>
              </w:rPr>
            </w:pPr>
            <w:r>
              <w:rPr>
                <w:lang w:val="fr-FR"/>
              </w:rPr>
              <w:t>………</w:t>
            </w:r>
            <w:r>
              <w:rPr>
                <w:lang w:val="fr-FR"/>
                <w:rPrChange w:id="0" w:author="Author1"/>
              </w:rPr>
              <w:t>..</w:t>
            </w:r>
          </w:p>
          <w:p>
            <w:pPr>
              <w:pStyle w:val="Normal"/>
              <w:spacing w:lineRule="auto" w:line="192" w:before="0" w:after="0"/>
              <w:ind w:left="142"/>
              <w:jc w:val="both"/>
              <w:pPrChange w:id="0" w:author="Author1">
                <w:pPr>
                  <w:jc w:val="both"/>
                  <w:ind w:left="142"/>
                  <w:spacing w:lineRule="auto" w:line="192"/>
                </w:pPr>
              </w:pPrChange>
              <w:rPr>
                <w:rFonts w:eastAsia="Calibri" w:cs="Arial"/>
                <w:lang w:val="fr-FR"/>
              </w:rPr>
            </w:pPr>
            <w:r>
              <w:rPr>
                <w:rFonts w:eastAsia="Calibri" w:cs="Arial"/>
                <w:lang w:val="fr-FR"/>
                <w:rPrChange w:id="0" w:author="Author1"/>
              </w:rPr>
              <w:t>Equipe de réalisation :</w:t>
            </w:r>
          </w:p>
          <w:p>
            <w:pPr>
              <w:pStyle w:val="05PUCE1"/>
              <w:spacing w:before="0" w:after="0"/>
              <w:jc w:val="both"/>
              <w:pPrChange w:id="0" w:author="Author1">
                <w:pPr>
                  <w:pStyle w:val="05PUCE1"/>
                  <w:jc w:val="both"/>
                </w:pPr>
              </w:pPrChange>
              <w:rPr/>
            </w:pPr>
            <w:r>
              <w:rPr/>
              <w:t>………</w:t>
            </w:r>
            <w:r>
              <w:rPr/>
              <w:t>..</w:t>
            </w:r>
          </w:p>
          <w:p>
            <w:pPr>
              <w:pStyle w:val="05PUCE1"/>
              <w:spacing w:before="0" w:after="0"/>
              <w:jc w:val="both"/>
              <w:pPrChange w:id="0" w:author="Author1">
                <w:pPr>
                  <w:pStyle w:val="05PUCE1"/>
                  <w:jc w:val="both"/>
                </w:pPr>
              </w:pPrChange>
              <w:rPr/>
            </w:pPr>
            <w:r>
              <w:rPr/>
              <w:t>………</w:t>
            </w:r>
            <w:r>
              <w:rPr/>
              <w:t>..</w:t>
            </w:r>
          </w:p>
          <w:p>
            <w:pPr>
              <w:pStyle w:val="Normal"/>
              <w:spacing w:lineRule="auto" w:line="192" w:before="0" w:after="0"/>
              <w:ind w:left="142"/>
              <w:jc w:val="both"/>
              <w:pPrChange w:id="0" w:author="Author1">
                <w:pPr>
                  <w:jc w:val="both"/>
                  <w:ind w:left="142"/>
                  <w:spacing w:lineRule="auto" w:line="192"/>
                </w:pPr>
              </w:pPrChange>
              <w:rPr>
                <w:rFonts w:eastAsia="Calibri" w:cs="Arial"/>
              </w:rPr>
            </w:pPr>
            <w:r>
              <w:rPr>
                <w:rFonts w:eastAsia="Calibri" w:cs="Arial"/>
              </w:rPr>
              <w:t>Equipe ……………….. :</w:t>
            </w:r>
          </w:p>
          <w:p>
            <w:pPr>
              <w:pStyle w:val="05PUCE1"/>
              <w:spacing w:before="0" w:after="0"/>
              <w:jc w:val="both"/>
              <w:pPrChange w:id="0" w:author="Author1">
                <w:pPr>
                  <w:pStyle w:val="05PUCE1"/>
                  <w:jc w:val="both"/>
                </w:pPr>
              </w:pPrChange>
              <w:rPr/>
            </w:pPr>
            <w:r>
              <w:rPr/>
              <w:t>……</w:t>
            </w:r>
            <w:r>
              <w:rPr/>
              <w:t>..</w:t>
            </w:r>
          </w:p>
          <w:p>
            <w:pPr>
              <w:pStyle w:val="05PUCE1"/>
              <w:spacing w:before="0" w:after="0"/>
              <w:jc w:val="both"/>
              <w:pPrChange w:id="0" w:author="Author1">
                <w:pPr>
                  <w:pStyle w:val="05PUCE1"/>
                  <w:jc w:val="both"/>
                </w:pPr>
              </w:pPrChange>
              <w:rPr/>
            </w:pPr>
            <w:r>
              <w:rPr/>
              <w:t>…………</w:t>
            </w:r>
            <w:r>
              <w:rPr/>
              <w:t>.</w:t>
            </w:r>
          </w:p>
        </w:tc>
        <w:tc>
          <w:tcPr>
            <w:tcW w:w="2099"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2234"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2266"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ind w:right="-71"/>
              <w:jc w:val="both"/>
              <w:pPrChange w:id="0" w:author="Author1">
                <w:pPr>
                  <w:jc w:val="both"/>
                  <w:ind w:right="-71"/>
                  <w:spacing w:lineRule="auto" w:line="192"/>
                </w:pPr>
              </w:pPrChange>
              <w:rPr>
                <w:rFonts w:eastAsia="Calibri" w:cs="Arial"/>
              </w:rPr>
            </w:pPr>
            <w:r>
              <w:rPr>
                <w:rFonts w:eastAsia="Calibri" w:cs="Arial"/>
              </w:rPr>
              <w:t>……………………</w:t>
            </w:r>
          </w:p>
        </w:tc>
      </w:tr>
      <w:tr>
        <w:trPr>
          <w:trHeight w:val="389" w:hRule="atLeast"/>
          <w:cantSplit w:val="true"/>
        </w:trPr>
        <w:tc>
          <w:tcPr>
            <w:tcW w:w="296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left="142"/>
              <w:jc w:val="both"/>
              <w:pPrChange w:id="0" w:author="Author1">
                <w:pPr>
                  <w:jc w:val="both"/>
                  <w:ind w:left="142"/>
                  <w:spacing w:lineRule="auto" w:line="192"/>
                </w:pPr>
              </w:pPrChange>
              <w:rPr>
                <w:rFonts w:eastAsia="Calibri" w:cs="Arial"/>
              </w:rPr>
            </w:pPr>
            <w:r>
              <w:rPr>
                <w:rFonts w:eastAsia="Calibri" w:cs="Arial"/>
              </w:rPr>
              <w:t>TOTAL</w:t>
            </w:r>
          </w:p>
        </w:tc>
        <w:tc>
          <w:tcPr>
            <w:tcW w:w="209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2234"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2266"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r>
    </w:tbl>
    <w:p>
      <w:pPr>
        <w:pStyle w:val="Normal"/>
        <w:spacing w:lineRule="auto" w:line="192" w:before="0" w:after="0"/>
        <w:ind w:right="-28"/>
        <w:jc w:val="both"/>
        <w:pPrChange w:id="0" w:author="Author1">
          <w:pPr>
            <w:jc w:val="both"/>
            <w:ind w:right="-28"/>
            <w:spacing w:lineRule="auto" w:line="192"/>
          </w:pPr>
        </w:pPrChange>
        <w:rPr>
          <w:rFonts w:eastAsia="Calibri" w:cs="Arial"/>
          <w:sz w:val="24"/>
        </w:rPr>
      </w:pPr>
      <w:r>
        <w:rPr>
          <w:rFonts w:eastAsia="Calibri" w:cs="Arial"/>
          <w:sz w:val="24"/>
        </w:rPr>
      </w:r>
    </w:p>
    <w:p>
      <w:pPr>
        <w:pStyle w:val="Normal"/>
        <w:spacing w:lineRule="auto" w:line="192" w:before="0" w:after="0"/>
        <w:ind w:right="-28"/>
        <w:jc w:val="both"/>
        <w:rPr>
          <w:rFonts w:eastAsia="Calibri" w:cs="Arial"/>
          <w:sz w:val="24"/>
        </w:rPr>
      </w:pPr>
      <w:r>
        <w:rPr>
          <w:rFonts w:eastAsia="Calibri" w:cs="Arial"/>
          <w:sz w:val="24"/>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bCs/>
          <w:lang w:val="fr-FR" w:eastAsia="fr-FR"/>
        </w:rPr>
      </w:pPr>
      <w:r>
        <w:rPr>
          <w:rFonts w:eastAsia="Times New Roman"/>
          <w:b/>
          <w:bCs/>
          <w:u w:val="single"/>
          <w:lang w:val="fr-FR" w:eastAsia="fr-FR"/>
        </w:rPr>
        <w:t xml:space="preserve">Part du prix global et forfaitaire définitif pour la </w:t>
      </w:r>
      <w:del w:id="422" w:author="Author3">
        <w:r>
          <w:rPr>
            <w:rFonts w:eastAsia="Times New Roman"/>
            <w:b/>
            <w:bCs/>
            <w:u w:val="single"/>
            <w:lang w:val="fr-FR" w:eastAsia="fr-FR"/>
          </w:rPr>
          <w:delText xml:space="preserve">Phase </w:delText>
        </w:r>
      </w:del>
      <w:ins w:id="423" w:author="Author3">
        <w:r>
          <w:rPr>
            <w:rFonts w:eastAsia="Times New Roman"/>
            <w:b/>
            <w:bCs/>
            <w:u w:val="single"/>
            <w:lang w:val="fr-FR" w:eastAsia="fr-FR"/>
          </w:rPr>
          <w:t xml:space="preserve">phase </w:t>
        </w:r>
      </w:ins>
      <w:r>
        <w:rPr>
          <w:rFonts w:eastAsia="Times New Roman"/>
          <w:b/>
          <w:bCs/>
          <w:u w:val="single"/>
          <w:lang w:val="fr-FR" w:eastAsia="fr-FR"/>
          <w:rPrChange w:id="0" w:author="Author1">
            <w:rPr>
              <w:u w:val="single"/>
              <w:b/>
              <w:bCs/>
            </w:rPr>
          </w:rPrChange>
        </w:rPr>
        <w:t>exécution des travaux</w:t>
      </w:r>
      <w:r>
        <w:rPr>
          <w:rFonts w:eastAsia="Times New Roman"/>
          <w:b/>
          <w:bCs/>
          <w:lang w:val="fr-FR" w:eastAsia="fr-FR"/>
          <w:rPrChange w:id="0" w:author="Author1">
            <w:rPr>
              <w:b/>
              <w:bCs/>
            </w:rPr>
          </w:rPrChange>
        </w:rPr>
        <w:t xml:space="preserve"> (montants en lettres)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montant € H.T. :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au taux de T.V.A. de ................. %   Montant €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montant € T.T.C. :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u w:val="single"/>
          <w:lang w:val="fr-FR" w:eastAsia="fr-FR"/>
        </w:rPr>
      </w:pPr>
      <w:r>
        <w:rPr>
          <w:rFonts w:eastAsia="Times New Roman"/>
          <w:u w:val="single"/>
          <w:lang w:val="fr-FR" w:eastAsia="fr-FR"/>
        </w:rPr>
        <w:t>La décomposition du prix</w:t>
      </w:r>
      <w:ins w:id="429" w:author="Author3">
        <w:r>
          <w:rPr>
            <w:rFonts w:eastAsia="Times New Roman"/>
            <w:u w:val="single"/>
            <w:lang w:val="fr-FR" w:eastAsia="fr-FR"/>
          </w:rPr>
          <w:t xml:space="preserve"> global et forfaitaire définitif</w:t>
        </w:r>
      </w:ins>
      <w:r>
        <w:rPr>
          <w:rFonts w:eastAsia="Times New Roman"/>
          <w:u w:val="single"/>
          <w:lang w:val="fr-FR" w:eastAsia="fr-FR"/>
          <w:rPrChange w:id="0" w:author="Author1">
            <w:rPr>
              <w:u w:val="single"/>
            </w:rPr>
          </w:rPrChange>
        </w:rPr>
        <w:t xml:space="preserve"> par cotraitant est la suivante :</w:t>
      </w:r>
    </w:p>
    <w:p>
      <w:pPr>
        <w:pStyle w:val="Normal"/>
        <w:tabs>
          <w:tab w:val="clear" w:pos="708"/>
          <w:tab w:val="left" w:pos="9356" w:leader="dot"/>
        </w:tabs>
        <w:spacing w:before="0" w:after="0"/>
        <w:jc w:val="both"/>
        <w:rPr>
          <w:rFonts w:eastAsia="Times New Roman"/>
          <w:lang w:val="fr-FR" w:eastAsia="fr-FR"/>
          <w:ins w:id="434" w:author="Author1"/>
        </w:rPr>
      </w:pPr>
      <w:r>
        <w:rPr>
          <w:rFonts w:eastAsia="Times New Roman"/>
          <w:lang w:val="fr-FR" w:eastAsia="fr-FR"/>
          <w:rPrChange w:id="0" w:author="Author1"/>
        </w:rPr>
        <w:t xml:space="preserve">Le montant de l'ensemble des prestations est décomposé dans les tableaux ci-après en mettant en évidence, pour chaque </w:t>
      </w:r>
      <w:r>
        <w:rPr>
          <w:rFonts w:eastAsia="Times New Roman"/>
          <w:shd w:fill="FFFFFF" w:val="clear"/>
          <w:lang w:val="fr-FR" w:eastAsia="fr-FR"/>
          <w:rPrChange w:id="0" w:author="Author1">
            <w:rPr>
              <w:shd w:fill="FFFFFF" w:val="clear"/>
            </w:rPr>
          </w:rPrChange>
        </w:rPr>
        <w:t xml:space="preserve">phase, </w:t>
      </w:r>
      <w:r>
        <w:rPr>
          <w:rFonts w:eastAsia="Times New Roman"/>
          <w:lang w:val="fr-FR" w:eastAsia="fr-FR"/>
          <w:rPrChange w:id="0" w:author="Author1"/>
        </w:rPr>
        <w:t>les montants hors TVA et TVA incluse de chacune des prestations et travaux avec indication des cotraitants chargés de leur exécution ainsi que celle du montant des frais de coordination du cotraitant mandataire du groupement titulaire du marché.</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b/>
          <w:lang w:eastAsia="fr-FR"/>
        </w:rPr>
      </w:pPr>
      <w:r>
        <w:rPr>
          <w:rFonts w:eastAsia="Times New Roman"/>
          <w:b/>
          <w:lang w:eastAsia="fr-FR"/>
        </w:rPr>
        <w:t>* Phase Etudes</w:t>
      </w:r>
    </w:p>
    <w:tbl>
      <w:tblPr>
        <w:tblW w:w="1040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331"/>
        <w:gridCol w:w="1480"/>
        <w:gridCol w:w="1338"/>
        <w:gridCol w:w="1418"/>
        <w:gridCol w:w="1419"/>
        <w:gridCol w:w="1415"/>
      </w:tblGrid>
      <w:tr>
        <w:trPr>
          <w:cantSplit w:val="true"/>
        </w:trPr>
        <w:tc>
          <w:tcPr>
            <w:tcW w:w="3331" w:type="dxa"/>
            <w:tcBorders>
              <w:top w:val="single" w:sz="6" w:space="0" w:color="000000"/>
              <w:left w:val="single" w:sz="6" w:space="0" w:color="000000"/>
              <w:right w:val="single" w:sz="4" w:space="0" w:color="000000"/>
            </w:tcBorders>
          </w:tcPr>
          <w:p>
            <w:pPr>
              <w:pStyle w:val="Normal"/>
              <w:spacing w:lineRule="auto" w:line="192" w:before="0" w:after="0"/>
              <w:jc w:val="both"/>
              <w:rPr>
                <w:rFonts w:eastAsia="Calibri" w:cs="Arial"/>
              </w:rPr>
            </w:pPr>
            <w:r>
              <w:rPr>
                <w:rFonts w:eastAsia="Calibri" w:cs="Arial"/>
              </w:rPr>
            </w:r>
          </w:p>
        </w:tc>
        <w:tc>
          <w:tcPr>
            <w:tcW w:w="1480" w:type="dxa"/>
            <w:tcBorders>
              <w:top w:val="single" w:sz="4" w:space="0" w:color="000000"/>
              <w:left w:val="single" w:sz="4"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rPr>
            </w:pPr>
            <w:r>
              <w:rPr>
                <w:rFonts w:eastAsia="Calibri" w:cs="Arial"/>
              </w:rPr>
              <w:t>Désignation du/des</w:t>
            </w:r>
          </w:p>
        </w:tc>
        <w:tc>
          <w:tcPr>
            <w:tcW w:w="1338" w:type="dxa"/>
            <w:tcBorders>
              <w:top w:val="single" w:sz="4" w:space="0" w:color="000000"/>
              <w:left w:val="single" w:sz="4" w:space="0" w:color="000000"/>
              <w:right w:val="single" w:sz="4" w:space="0" w:color="000000"/>
            </w:tcBorders>
          </w:tcPr>
          <w:p>
            <w:pPr>
              <w:pStyle w:val="Normal"/>
              <w:spacing w:lineRule="auto" w:line="192" w:before="0" w:after="0"/>
              <w:jc w:val="center"/>
              <w:rPr>
                <w:rFonts w:eastAsia="Calibri" w:cs="Arial"/>
              </w:rPr>
            </w:pPr>
            <w:r>
              <w:rPr>
                <w:rFonts w:eastAsia="Calibri" w:cs="Arial"/>
              </w:rPr>
            </w:r>
          </w:p>
        </w:tc>
        <w:tc>
          <w:tcPr>
            <w:tcW w:w="4252" w:type="dxa"/>
            <w:gridSpan w:val="3"/>
            <w:tcBorders>
              <w:top w:val="single" w:sz="6" w:space="0" w:color="000000"/>
              <w:left w:val="single" w:sz="4" w:space="0" w:color="000000"/>
              <w:bottom w:val="single" w:sz="6" w:space="0" w:color="000000"/>
              <w:right w:val="single" w:sz="6"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rPr>
            </w:pPr>
            <w:r>
              <w:rPr>
                <w:rFonts w:eastAsia="Calibri" w:cs="Arial"/>
              </w:rPr>
              <w:t>Montant Etudes</w:t>
            </w:r>
          </w:p>
        </w:tc>
      </w:tr>
      <w:tr>
        <w:trPr>
          <w:cantSplit w:val="true"/>
        </w:trPr>
        <w:tc>
          <w:tcPr>
            <w:tcW w:w="3331" w:type="dxa"/>
            <w:tcBorders>
              <w:left w:val="single" w:sz="6" w:space="0" w:color="000000"/>
              <w:bottom w:val="single" w:sz="6" w:space="0" w:color="000000"/>
              <w:right w:val="single" w:sz="4" w:space="0" w:color="000000"/>
            </w:tcBorders>
          </w:tcPr>
          <w:p>
            <w:pPr>
              <w:pStyle w:val="Normal"/>
              <w:spacing w:before="0" w:after="0"/>
              <w:pPrChange w:id="0" w:author="Author1"/>
              <w:rPr>
                <w:rFonts w:eastAsia="Calibri" w:cs="Arial"/>
              </w:rPr>
            </w:pPr>
            <w:r>
              <w:rPr>
                <w:rFonts w:eastAsia="Calibri" w:cs="Arial"/>
                <w:position w:val="6"/>
              </w:rPr>
              <w:t>Désignation des prestations</w:t>
            </w:r>
          </w:p>
        </w:tc>
        <w:tc>
          <w:tcPr>
            <w:tcW w:w="1480" w:type="dxa"/>
            <w:tcBorders>
              <w:left w:val="single" w:sz="4" w:space="0" w:color="000000"/>
              <w:bottom w:val="single" w:sz="4"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ins w:id="436" w:author="Author3"/>
              </w:rPr>
            </w:pPr>
            <w:del w:id="435" w:author="Author3">
              <w:r>
                <w:rPr>
                  <w:rFonts w:eastAsia="Calibri" w:cs="Arial"/>
                </w:rPr>
                <w:delText>cotraitants concernés par la prestation</w:delText>
              </w:r>
            </w:del>
          </w:p>
          <w:p>
            <w:pPr>
              <w:pStyle w:val="Normal"/>
              <w:spacing w:lineRule="auto" w:line="192" w:before="0" w:after="0"/>
              <w:jc w:val="center"/>
              <w:pPrChange w:id="0" w:author="Author1">
                <w:pPr>
                  <w:jc w:val="center"/>
                  <w:spacing w:lineRule="auto" w:line="192"/>
                </w:pPr>
              </w:pPrChange>
              <w:rPr>
                <w:rFonts w:eastAsia="Calibri" w:cs="Arial"/>
              </w:rPr>
            </w:pPr>
            <w:ins w:id="437" w:author="Author3">
              <w:r>
                <w:rPr>
                  <w:rFonts w:eastAsia="Calibri" w:cs="Arial"/>
                </w:rPr>
                <w:t>Concepteur(s)</w:t>
              </w:r>
            </w:ins>
            <w:ins w:id="438" w:author="Author3">
              <w:r>
                <w:rPr>
                  <w:rFonts w:eastAsia="Calibri" w:cs="Arial"/>
                </w:rPr>
                <w:t xml:space="preserve"> concerné(s)</w:t>
              </w:r>
            </w:ins>
          </w:p>
        </w:tc>
        <w:tc>
          <w:tcPr>
            <w:tcW w:w="1338" w:type="dxa"/>
            <w:tcBorders>
              <w:left w:val="single" w:sz="4" w:space="0" w:color="000000"/>
              <w:bottom w:val="single" w:sz="4"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ins w:id="439" w:author="Author3"/>
              </w:rPr>
            </w:pPr>
            <w:r>
              <w:rPr>
                <w:rFonts w:eastAsia="Calibri" w:cs="Arial"/>
              </w:rPr>
              <w:t>Réalisateur(s)</w:t>
            </w:r>
          </w:p>
          <w:p>
            <w:pPr>
              <w:pStyle w:val="Normal"/>
              <w:spacing w:lineRule="auto" w:line="192" w:before="0" w:after="0"/>
              <w:jc w:val="center"/>
              <w:pPrChange w:id="0" w:author="Author1">
                <w:pPr>
                  <w:jc w:val="center"/>
                  <w:spacing w:lineRule="auto" w:line="192"/>
                </w:pPr>
              </w:pPrChange>
              <w:rPr>
                <w:rFonts w:eastAsia="Calibri" w:cs="Arial"/>
              </w:rPr>
            </w:pPr>
            <w:r>
              <w:rPr>
                <w:rFonts w:eastAsia="Calibri" w:cs="Arial"/>
              </w:rPr>
              <w:t>Concerné(s)</w:t>
            </w:r>
          </w:p>
        </w:tc>
        <w:tc>
          <w:tcPr>
            <w:tcW w:w="1418" w:type="dxa"/>
            <w:tcBorders>
              <w:top w:val="single" w:sz="6" w:space="0" w:color="000000"/>
              <w:left w:val="single" w:sz="4" w:space="0" w:color="000000"/>
              <w:bottom w:val="single" w:sz="6" w:space="0" w:color="000000"/>
              <w:right w:val="single" w:sz="6"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rPr>
            </w:pPr>
            <w:r>
              <w:rPr>
                <w:rFonts w:eastAsia="Calibri" w:cs="Arial"/>
              </w:rPr>
              <w:t>HT</w:t>
            </w:r>
          </w:p>
        </w:tc>
        <w:tc>
          <w:tcPr>
            <w:tcW w:w="141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rPr>
            </w:pPr>
            <w:r>
              <w:rPr>
                <w:rFonts w:eastAsia="Calibri" w:cs="Arial"/>
              </w:rPr>
              <w:t>TVA : ……. %</w:t>
            </w:r>
          </w:p>
        </w:tc>
        <w:tc>
          <w:tcPr>
            <w:tcW w:w="14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rPr>
            </w:pPr>
            <w:r>
              <w:rPr>
                <w:rFonts w:eastAsia="Calibri" w:cs="Arial"/>
              </w:rPr>
              <w:t>TTC</w:t>
            </w:r>
          </w:p>
        </w:tc>
      </w:tr>
      <w:tr>
        <w:trPr>
          <w:cantSplit w:val="true"/>
        </w:trPr>
        <w:tc>
          <w:tcPr>
            <w:tcW w:w="3331" w:type="dxa"/>
            <w:tcBorders>
              <w:left w:val="single" w:sz="6" w:space="0" w:color="000000"/>
              <w:bottom w:val="single" w:sz="6" w:space="0" w:color="000000"/>
              <w:right w:val="single" w:sz="4" w:space="0" w:color="000000"/>
            </w:tcBorders>
          </w:tcPr>
          <w:p>
            <w:pPr>
              <w:pStyle w:val="Normal"/>
              <w:spacing w:before="0" w:after="0"/>
              <w:ind w:left="200"/>
              <w:pPrChange w:id="0" w:author="Author1"/>
              <w:rPr>
                <w:rFonts w:eastAsia="Calibri" w:cs="Arial"/>
                <w:lang w:val="fr-FR"/>
              </w:rPr>
            </w:pPr>
            <w:r>
              <w:rPr>
                <w:rFonts w:eastAsia="Calibri" w:cs="Arial"/>
                <w:lang w:val="fr-FR"/>
              </w:rPr>
              <w:t>n</w:t>
            </w:r>
            <w:ins w:id="440" w:author="Author3">
              <w:r>
                <w:rPr>
                  <w:rFonts w:eastAsia="Calibri" w:cs="Arial"/>
                  <w:lang w:val="fr-FR"/>
                </w:rPr>
                <w:t>° 0: Frais de Coordination du mandataire du groupement pour la phase études</w:t>
              </w:r>
            </w:ins>
          </w:p>
        </w:tc>
        <w:tc>
          <w:tcPr>
            <w:tcW w:w="1480"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ins w:id="441" w:author="Author3"/>
              </w:rPr>
            </w:pPr>
            <w:r>
              <w:rPr>
                <w:rFonts w:eastAsia="Calibri" w:cs="Arial"/>
              </w:rPr>
              <w:t>-</w:t>
            </w:r>
          </w:p>
          <w:p>
            <w:pPr>
              <w:pStyle w:val="Normal"/>
              <w:spacing w:lineRule="auto" w:line="192" w:before="0" w:after="0"/>
              <w:pPrChange w:id="0" w:author="Author1">
                <w:pPr>
                  <w:jc w:val="center"/>
                  <w:spacing w:lineRule="auto" w:line="192"/>
                </w:pPr>
              </w:pPrChange>
              <w:rPr>
                <w:rFonts w:eastAsia="Calibri" w:cs="Arial"/>
              </w:rPr>
            </w:pPr>
            <w:ins w:id="442" w:author="Author3">
              <w:r>
                <w:rPr>
                  <w:rFonts w:eastAsia="Calibri" w:cs="Arial"/>
                </w:rPr>
                <w:t>-</w:t>
              </w:r>
            </w:ins>
          </w:p>
        </w:tc>
        <w:tc>
          <w:tcPr>
            <w:tcW w:w="133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ins w:id="443" w:author="Author3"/>
              </w:rPr>
            </w:pPr>
            <w:r>
              <w:rPr>
                <w:rFonts w:eastAsia="Calibri" w:cs="Arial"/>
              </w:rPr>
              <w:t>-</w:t>
            </w:r>
          </w:p>
          <w:p>
            <w:pPr>
              <w:pStyle w:val="Normal"/>
              <w:spacing w:lineRule="auto" w:line="192" w:before="0" w:after="0"/>
              <w:pPrChange w:id="0" w:author="Author1">
                <w:pPr>
                  <w:jc w:val="center"/>
                  <w:spacing w:lineRule="auto" w:line="192"/>
                </w:pPr>
              </w:pPrChange>
              <w:rPr>
                <w:rFonts w:eastAsia="Calibri" w:cs="Arial"/>
              </w:rPr>
            </w:pPr>
            <w:r>
              <w:rPr>
                <w:rFonts w:eastAsia="Calibri" w:cs="Arial"/>
              </w:rPr>
              <w:t>-</w:t>
            </w:r>
          </w:p>
        </w:tc>
        <w:tc>
          <w:tcPr>
            <w:tcW w:w="1418" w:type="dxa"/>
            <w:tcBorders>
              <w:top w:val="single" w:sz="6" w:space="0" w:color="000000"/>
              <w:left w:val="single" w:sz="4" w:space="0" w:color="000000"/>
              <w:bottom w:val="single" w:sz="6" w:space="0" w:color="000000"/>
              <w:right w:val="single" w:sz="6" w:space="0" w:color="000000"/>
            </w:tcBorders>
            <w:vAlign w:val="center"/>
          </w:tcPr>
          <w:p>
            <w:pPr>
              <w:pStyle w:val="Normal"/>
              <w:spacing w:lineRule="auto" w:line="192" w:before="0" w:after="0"/>
              <w:jc w:val="center"/>
              <w:rPr>
                <w:rFonts w:eastAsia="Calibri" w:cs="Arial"/>
              </w:rPr>
            </w:pPr>
            <w:r>
              <w:rPr>
                <w:rFonts w:eastAsia="Calibri" w:cs="Arial"/>
              </w:rPr>
            </w:r>
          </w:p>
        </w:tc>
        <w:tc>
          <w:tcPr>
            <w:tcW w:w="141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center"/>
              <w:rPr>
                <w:rFonts w:eastAsia="Calibri" w:cs="Arial"/>
              </w:rPr>
            </w:pPr>
            <w:r>
              <w:rPr>
                <w:rFonts w:eastAsia="Calibri" w:cs="Arial"/>
              </w:rPr>
            </w:r>
          </w:p>
        </w:tc>
        <w:tc>
          <w:tcPr>
            <w:tcW w:w="14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center"/>
              <w:rPr>
                <w:rFonts w:eastAsia="Calibri" w:cs="Arial"/>
              </w:rPr>
            </w:pPr>
            <w:r>
              <w:rPr>
                <w:rFonts w:eastAsia="Calibri" w:cs="Arial"/>
              </w:rPr>
            </w:r>
          </w:p>
        </w:tc>
      </w:tr>
      <w:tr>
        <w:trPr>
          <w:trHeight w:val="404" w:hRule="atLeast"/>
          <w:cantSplit w:val="true"/>
        </w:trPr>
        <w:tc>
          <w:tcPr>
            <w:tcW w:w="3331"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192" w:before="0" w:after="0"/>
              <w:ind w:left="142"/>
              <w:jc w:val="both"/>
              <w:pPrChange w:id="0" w:author="Author1">
                <w:pPr>
                  <w:jc w:val="both"/>
                  <w:ind w:left="142"/>
                  <w:spacing w:lineRule="auto" w:line="192"/>
                </w:pPr>
              </w:pPrChange>
              <w:rPr>
                <w:rFonts w:eastAsia="Calibri" w:cs="Arial"/>
                <w:lang w:val="fr-FR"/>
              </w:rPr>
            </w:pPr>
            <w:r>
              <w:rPr>
                <w:rFonts w:eastAsia="Calibri" w:cs="Arial"/>
                <w:lang w:val="fr-FR"/>
              </w:rPr>
              <w:t>n</w:t>
            </w:r>
            <w:r>
              <w:rPr>
                <w:rFonts w:eastAsia="Calibri" w:cs="Arial"/>
                <w:lang w:val="fr-FR"/>
                <w:rPrChange w:id="0" w:author="Author1"/>
              </w:rPr>
              <w:t>° 1 : Etudes APD</w:t>
            </w:r>
            <w:ins w:id="445" w:author="Author3">
              <w:r>
                <w:rPr>
                  <w:rFonts w:eastAsia="Calibri" w:cs="Arial"/>
                  <w:lang w:val="fr-FR"/>
                </w:rPr>
                <w:t xml:space="preserve"> (indemnisation comprise)</w:t>
              </w:r>
            </w:ins>
          </w:p>
        </w:tc>
        <w:tc>
          <w:tcPr>
            <w:tcW w:w="1480"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133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ins w:id="446" w:author="Author3"/>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c>
          <w:tcPr>
            <w:tcW w:w="1419"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c>
          <w:tcPr>
            <w:tcW w:w="1415"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r>
      <w:tr>
        <w:trPr>
          <w:trHeight w:val="418" w:hRule="atLeast"/>
          <w:cantSplit w:val="true"/>
        </w:trPr>
        <w:tc>
          <w:tcPr>
            <w:tcW w:w="3331"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192" w:before="0" w:after="0"/>
              <w:ind w:left="142"/>
              <w:jc w:val="both"/>
              <w:pPrChange w:id="0" w:author="Author1">
                <w:pPr>
                  <w:jc w:val="both"/>
                  <w:ind w:left="142"/>
                  <w:spacing w:lineRule="auto" w:line="192"/>
                </w:pPr>
              </w:pPrChange>
              <w:rPr>
                <w:rFonts w:eastAsia="Calibri" w:cs="Arial"/>
                <w:lang w:val="fr-FR"/>
              </w:rPr>
            </w:pPr>
            <w:r>
              <w:rPr>
                <w:rFonts w:eastAsia="Calibri" w:cs="Arial"/>
                <w:lang w:val="fr-FR"/>
                <w:rPrChange w:id="0" w:author="Author1"/>
              </w:rPr>
              <w:t>n</w:t>
            </w:r>
            <w:r>
              <w:rPr>
                <w:rFonts w:eastAsia="Calibri" w:cs="Arial"/>
                <w:lang w:val="fr-FR"/>
                <w:rPrChange w:id="0" w:author="Author1"/>
              </w:rPr>
              <w:t>° 2 : Dossier permis de construire (y compris dépôt du PC et suivi jusqu’à l’obtention)</w:t>
            </w:r>
          </w:p>
          <w:p>
            <w:pPr>
              <w:pStyle w:val="Normal"/>
              <w:spacing w:lineRule="auto" w:line="192" w:before="0" w:after="0"/>
              <w:ind w:left="142"/>
              <w:jc w:val="both"/>
              <w:rPr>
                <w:rFonts w:eastAsia="Calibri" w:cs="Arial"/>
                <w:lang w:val="fr-FR"/>
              </w:rPr>
            </w:pPr>
            <w:r>
              <w:rPr>
                <w:rFonts w:eastAsia="Calibri" w:cs="Arial"/>
                <w:lang w:val="fr-FR"/>
              </w:rPr>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ind w:hanging="142" w:left="142"/>
              <w:jc w:val="both"/>
              <w:pPrChange w:id="0" w:author="Author1">
                <w:pPr>
                  <w:jc w:val="both"/>
                  <w:ind w:hanging="142" w:left="142"/>
                  <w:spacing w:lineRule="auto" w:line="192"/>
                </w:pPr>
              </w:pPrChange>
              <w:rPr>
                <w:rFonts w:eastAsia="Calibri" w:cs="Arial"/>
              </w:rPr>
            </w:pPr>
            <w:r>
              <w:rPr>
                <w:rFonts w:eastAsia="Calibri" w:cs="Arial"/>
              </w:rPr>
              <w:t>-</w:t>
            </w:r>
          </w:p>
          <w:p>
            <w:pPr>
              <w:pStyle w:val="Normal"/>
              <w:spacing w:lineRule="auto" w:line="192" w:before="0" w:after="0"/>
              <w:ind w:hanging="142" w:left="142"/>
              <w:jc w:val="both"/>
              <w:pPrChange w:id="0" w:author="Author1">
                <w:pPr>
                  <w:jc w:val="both"/>
                  <w:ind w:hanging="142" w:left="142"/>
                  <w:spacing w:lineRule="auto" w:line="192"/>
                </w:pPr>
              </w:pPrChange>
              <w:rPr>
                <w:rFonts w:eastAsia="Calibri" w:cs="Arial"/>
              </w:rPr>
            </w:pPr>
            <w:r>
              <w:rPr>
                <w:rFonts w:eastAsia="Calibri" w:cs="Arial"/>
              </w:rPr>
              <w:t>-</w:t>
            </w:r>
          </w:p>
        </w:tc>
        <w:tc>
          <w:tcPr>
            <w:tcW w:w="133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ins w:id="449" w:author="Author3"/>
              </w:rPr>
            </w:pPr>
            <w:r>
              <w:rPr>
                <w:rFonts w:eastAsia="Calibri" w:cs="Arial"/>
              </w:rPr>
              <w:t>-</w:t>
            </w:r>
          </w:p>
          <w:p>
            <w:pPr>
              <w:pStyle w:val="Normal"/>
              <w:spacing w:lineRule="auto" w:line="192" w:before="0" w:after="0"/>
              <w:ind w:left="142"/>
              <w:jc w:val="both"/>
              <w:pPrChange w:id="0" w:author="Author1">
                <w:pPr>
                  <w:jc w:val="both"/>
                  <w:ind w:left="142"/>
                  <w:spacing w:lineRule="auto" w:line="192"/>
                </w:pPr>
              </w:pPrChange>
              <w:rPr>
                <w:rFonts w:eastAsia="Calibri" w:cs="Arial"/>
              </w:rPr>
            </w:pPr>
            <w:r>
              <w:rPr>
                <w:rFonts w:eastAsia="Calibri" w:cs="Arial"/>
              </w:rPr>
              <w:t>-</w:t>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ind w:left="142"/>
              <w:jc w:val="both"/>
              <w:rPr>
                <w:rFonts w:eastAsia="Calibri" w:cs="Arial"/>
              </w:rPr>
            </w:pPr>
            <w:r>
              <w:rPr>
                <w:rFonts w:eastAsia="Calibri" w:cs="Arial"/>
              </w:rPr>
            </w:r>
          </w:p>
        </w:tc>
        <w:tc>
          <w:tcPr>
            <w:tcW w:w="1419"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left="142"/>
              <w:jc w:val="both"/>
              <w:rPr>
                <w:rFonts w:eastAsia="Calibri" w:cs="Arial"/>
              </w:rPr>
            </w:pPr>
            <w:r>
              <w:rPr>
                <w:rFonts w:eastAsia="Calibri" w:cs="Arial"/>
              </w:rPr>
            </w:r>
          </w:p>
        </w:tc>
        <w:tc>
          <w:tcPr>
            <w:tcW w:w="1415"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left="142"/>
              <w:jc w:val="both"/>
              <w:rPr>
                <w:rFonts w:eastAsia="Calibri" w:cs="Arial"/>
              </w:rPr>
            </w:pPr>
            <w:r>
              <w:rPr>
                <w:rFonts w:eastAsia="Calibri" w:cs="Arial"/>
              </w:rPr>
            </w:r>
          </w:p>
        </w:tc>
      </w:tr>
      <w:tr>
        <w:trPr>
          <w:trHeight w:val="283" w:hRule="atLeast"/>
          <w:cantSplit w:val="true"/>
        </w:trPr>
        <w:tc>
          <w:tcPr>
            <w:tcW w:w="3331" w:type="dxa"/>
            <w:tcBorders>
              <w:top w:val="single" w:sz="6" w:space="0" w:color="000000"/>
              <w:left w:val="single" w:sz="6" w:space="0" w:color="000000"/>
              <w:bottom w:val="single" w:sz="6" w:space="0" w:color="000000"/>
              <w:right w:val="single" w:sz="4" w:space="0" w:color="000000"/>
            </w:tcBorders>
            <w:vAlign w:val="center"/>
          </w:tcPr>
          <w:p>
            <w:pPr>
              <w:pStyle w:val="Normal"/>
              <w:spacing w:lineRule="auto" w:line="192" w:before="0" w:after="0"/>
              <w:ind w:left="142"/>
              <w:jc w:val="both"/>
              <w:pPrChange w:id="0" w:author="Author1">
                <w:pPr>
                  <w:jc w:val="both"/>
                  <w:ind w:left="142"/>
                  <w:spacing w:lineRule="auto" w:line="192"/>
                </w:pPr>
              </w:pPrChange>
              <w:rPr>
                <w:rFonts w:eastAsia="Calibri" w:cs="Arial"/>
              </w:rPr>
            </w:pPr>
            <w:r>
              <w:rPr>
                <w:rFonts w:eastAsia="Calibri" w:cs="Arial"/>
              </w:rPr>
              <w:t>n° 3 : Etudes de projet</w:t>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133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rPr>
            </w:pPr>
            <w:r>
              <w:rPr>
                <w:rFonts w:eastAsia="Calibri" w:cs="Arial"/>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c>
          <w:tcPr>
            <w:tcW w:w="1419"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c>
          <w:tcPr>
            <w:tcW w:w="1415"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r>
      <w:tr>
        <w:trPr>
          <w:cantSplit w:val="true"/>
        </w:trPr>
        <w:tc>
          <w:tcPr>
            <w:tcW w:w="4811"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ind w:left="142"/>
              <w:pPrChange w:id="0" w:author="Author1">
                <w:pPr>
                  <w:ind w:left="142"/>
                  <w:spacing w:lineRule="auto" w:line="192"/>
                </w:pPr>
              </w:pPrChange>
              <w:rPr>
                <w:rFonts w:eastAsia="Calibri" w:cs="Arial"/>
                <w:b/>
              </w:rPr>
            </w:pPr>
            <w:r>
              <w:rPr>
                <w:rFonts w:eastAsia="Calibri" w:cs="Arial"/>
                <w:b/>
              </w:rPr>
              <w:t>TOTAL PHASE ETUDES</w:t>
            </w:r>
          </w:p>
        </w:tc>
        <w:tc>
          <w:tcPr>
            <w:tcW w:w="133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b/>
              </w:rPr>
            </w:pPr>
            <w:r>
              <w:rPr>
                <w:rFonts w:eastAsia="Calibri" w:cs="Arial"/>
                <w:b/>
              </w:rPr>
            </w:r>
          </w:p>
        </w:tc>
        <w:tc>
          <w:tcPr>
            <w:tcW w:w="1418" w:type="dxa"/>
            <w:tcBorders>
              <w:top w:val="single" w:sz="6" w:space="0" w:color="000000"/>
              <w:left w:val="single" w:sz="4" w:space="0" w:color="000000"/>
              <w:bottom w:val="single" w:sz="6" w:space="0" w:color="000000"/>
              <w:right w:val="single" w:sz="6" w:space="0" w:color="000000"/>
            </w:tcBorders>
            <w:vAlign w:val="center"/>
          </w:tcPr>
          <w:p>
            <w:pPr>
              <w:pStyle w:val="Normal"/>
              <w:spacing w:lineRule="auto" w:line="192" w:before="0" w:after="0"/>
              <w:jc w:val="both"/>
              <w:rPr>
                <w:rFonts w:eastAsia="Calibri" w:cs="Arial"/>
                <w:b/>
              </w:rPr>
            </w:pPr>
            <w:r>
              <w:rPr>
                <w:rFonts w:eastAsia="Calibri" w:cs="Arial"/>
                <w:b/>
              </w:rPr>
            </w:r>
          </w:p>
        </w:tc>
        <w:tc>
          <w:tcPr>
            <w:tcW w:w="141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rPr>
                <w:rFonts w:eastAsia="Calibri" w:cs="Arial"/>
                <w:b/>
              </w:rPr>
            </w:pPr>
            <w:r>
              <w:rPr>
                <w:rFonts w:eastAsia="Calibri" w:cs="Arial"/>
                <w:b/>
              </w:rPr>
            </w:r>
          </w:p>
        </w:tc>
        <w:tc>
          <w:tcPr>
            <w:tcW w:w="1415"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rPr>
                <w:rFonts w:eastAsia="Calibri" w:cs="Arial"/>
                <w:b/>
              </w:rPr>
            </w:pPr>
            <w:r>
              <w:rPr>
                <w:rFonts w:eastAsia="Calibri" w:cs="Arial"/>
                <w:b/>
              </w:rPr>
            </w:r>
          </w:p>
        </w:tc>
      </w:tr>
      <w:tr>
        <w:trPr>
          <w:cantSplit w:val="true"/>
        </w:trPr>
        <w:tc>
          <w:tcPr>
            <w:tcW w:w="4811"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ind w:left="142"/>
              <w:pPrChange w:id="0" w:author="Author1">
                <w:pPr>
                  <w:ind w:left="142"/>
                  <w:spacing w:lineRule="auto" w:line="192"/>
                </w:pPr>
              </w:pPrChange>
              <w:rPr>
                <w:rFonts w:eastAsia="Calibri" w:cs="Arial"/>
                <w:bCs/>
              </w:rPr>
            </w:pPr>
            <w:del w:id="450" w:author="Author3">
              <w:r>
                <w:rPr>
                  <w:rFonts w:eastAsia="Calibri" w:cs="Arial"/>
                  <w:bCs/>
                </w:rPr>
                <w:delText>Autre élément de mission de maîtrise d’œuvre :</w:delText>
              </w:r>
            </w:del>
          </w:p>
        </w:tc>
        <w:tc>
          <w:tcPr>
            <w:tcW w:w="133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bCs/>
              </w:rPr>
            </w:pPr>
            <w:r>
              <w:rPr>
                <w:rFonts w:eastAsia="Calibri" w:cs="Arial"/>
                <w:bCs/>
              </w:rPr>
            </w:r>
          </w:p>
        </w:tc>
        <w:tc>
          <w:tcPr>
            <w:tcW w:w="1418" w:type="dxa"/>
            <w:tcBorders>
              <w:top w:val="single" w:sz="6" w:space="0" w:color="000000"/>
              <w:left w:val="single" w:sz="4" w:space="0" w:color="000000"/>
              <w:bottom w:val="single" w:sz="6" w:space="0" w:color="000000"/>
            </w:tcBorders>
            <w:vAlign w:val="center"/>
          </w:tcPr>
          <w:p>
            <w:pPr>
              <w:pStyle w:val="Normal"/>
              <w:spacing w:lineRule="auto" w:line="192" w:before="0" w:after="0"/>
              <w:jc w:val="both"/>
              <w:rPr>
                <w:rFonts w:eastAsia="Calibri" w:cs="Arial"/>
                <w:bCs/>
              </w:rPr>
            </w:pPr>
            <w:r>
              <w:rPr>
                <w:rFonts w:eastAsia="Calibri" w:cs="Arial"/>
                <w:bCs/>
              </w:rPr>
            </w:r>
          </w:p>
        </w:tc>
        <w:tc>
          <w:tcPr>
            <w:tcW w:w="1419" w:type="dxa"/>
            <w:tcBorders>
              <w:top w:val="single" w:sz="6" w:space="0" w:color="000000"/>
              <w:bottom w:val="single" w:sz="6" w:space="0" w:color="000000"/>
            </w:tcBorders>
            <w:vAlign w:val="center"/>
          </w:tcPr>
          <w:p>
            <w:pPr>
              <w:pStyle w:val="Normal"/>
              <w:spacing w:lineRule="auto" w:line="192" w:before="0" w:after="0"/>
              <w:jc w:val="both"/>
              <w:rPr>
                <w:rFonts w:eastAsia="Calibri" w:cs="Arial"/>
                <w:bCs/>
              </w:rPr>
            </w:pPr>
            <w:r>
              <w:rPr>
                <w:rFonts w:eastAsia="Calibri" w:cs="Arial"/>
                <w:bCs/>
              </w:rPr>
            </w:r>
          </w:p>
        </w:tc>
        <w:tc>
          <w:tcPr>
            <w:tcW w:w="1415" w:type="dxa"/>
            <w:tcBorders>
              <w:top w:val="single" w:sz="6" w:space="0" w:color="000000"/>
              <w:bottom w:val="single" w:sz="6" w:space="0" w:color="000000"/>
              <w:right w:val="single" w:sz="6" w:space="0" w:color="000000"/>
            </w:tcBorders>
            <w:vAlign w:val="center"/>
          </w:tcPr>
          <w:p>
            <w:pPr>
              <w:pStyle w:val="Normal"/>
              <w:spacing w:lineRule="auto" w:line="192" w:before="0" w:after="0"/>
              <w:jc w:val="both"/>
              <w:rPr>
                <w:rFonts w:eastAsia="Calibri" w:cs="Arial"/>
                <w:bCs/>
              </w:rPr>
            </w:pPr>
            <w:r>
              <w:rPr>
                <w:rFonts w:eastAsia="Calibri" w:cs="Arial"/>
                <w:bCs/>
              </w:rPr>
            </w:r>
          </w:p>
        </w:tc>
      </w:tr>
    </w:tbl>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eastAsia="fr-FR"/>
        </w:rPr>
      </w:pPr>
      <w:r>
        <w:rPr>
          <w:rFonts w:eastAsia="Times New Roman"/>
          <w:b/>
          <w:lang w:eastAsia="fr-FR"/>
        </w:rPr>
      </w:r>
    </w:p>
    <w:p>
      <w:pPr>
        <w:pStyle w:val="Normal"/>
        <w:tabs>
          <w:tab w:val="clear" w:pos="708"/>
          <w:tab w:val="left" w:pos="9356" w:leader="dot"/>
        </w:tabs>
        <w:spacing w:before="0" w:after="0"/>
        <w:jc w:val="both"/>
        <w:rPr>
          <w:rFonts w:eastAsia="Times New Roman"/>
          <w:b/>
          <w:lang w:eastAsia="fr-FR"/>
          <w:ins w:id="452" w:author="Author1"/>
        </w:rPr>
      </w:pPr>
      <w:ins w:id="451" w:author="Author1">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54" w:author="Author1"/>
        </w:rPr>
      </w:pPr>
      <w:ins w:id="453" w:author="Author1">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56" w:author="Author1"/>
        </w:rPr>
      </w:pPr>
      <w:ins w:id="455" w:author="Author1">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58" w:author="Author1"/>
        </w:rPr>
      </w:pPr>
      <w:ins w:id="457" w:author="Author1">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60" w:author="Author2"/>
        </w:rPr>
      </w:pPr>
      <w:ins w:id="459" w:author="Author2">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62" w:author="Author2"/>
        </w:rPr>
      </w:pPr>
      <w:ins w:id="461" w:author="Author2">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64" w:author="Author2"/>
        </w:rPr>
      </w:pPr>
      <w:ins w:id="463" w:author="Author2">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66" w:author="Author1"/>
        </w:rPr>
      </w:pPr>
      <w:ins w:id="465" w:author="Author1">
        <w:r>
          <w:rPr>
            <w:rFonts w:eastAsia="Times New Roman"/>
            <w:b/>
            <w:lang w:eastAsia="fr-FR"/>
          </w:rPr>
        </w:r>
      </w:ins>
    </w:p>
    <w:p>
      <w:pPr>
        <w:pStyle w:val="Normal"/>
        <w:tabs>
          <w:tab w:val="clear" w:pos="708"/>
          <w:tab w:val="left" w:pos="9356" w:leader="dot"/>
        </w:tabs>
        <w:spacing w:before="0" w:after="0"/>
        <w:jc w:val="both"/>
        <w:rPr>
          <w:rFonts w:eastAsia="Times New Roman"/>
          <w:b/>
          <w:lang w:eastAsia="fr-FR"/>
          <w:ins w:id="468" w:author="Author1"/>
        </w:rPr>
      </w:pPr>
      <w:ins w:id="467" w:author="Author1">
        <w:r>
          <w:rPr>
            <w:rFonts w:eastAsia="Times New Roman"/>
            <w:b/>
            <w:lang w:eastAsia="fr-FR"/>
          </w:rPr>
        </w:r>
      </w:ins>
    </w:p>
    <w:p>
      <w:pPr>
        <w:pStyle w:val="Normal"/>
        <w:tabs>
          <w:tab w:val="clear" w:pos="708"/>
          <w:tab w:val="left" w:pos="9356" w:leader="dot"/>
        </w:tabs>
        <w:spacing w:before="0" w:after="0"/>
        <w:jc w:val="both"/>
        <w:rPr>
          <w:rFonts w:eastAsia="Times New Roman"/>
          <w:b/>
          <w:lang w:eastAsia="fr-FR"/>
          <w:del w:id="470" w:author="Author2"/>
        </w:rPr>
      </w:pPr>
      <w:del w:id="469" w:author="Author2">
        <w:r>
          <w:rPr>
            <w:rFonts w:eastAsia="Times New Roman"/>
            <w:b/>
            <w:lang w:eastAsia="fr-FR"/>
          </w:rPr>
        </w:r>
      </w:del>
    </w:p>
    <w:p>
      <w:pPr>
        <w:pStyle w:val="Normal"/>
        <w:tabs>
          <w:tab w:val="clear" w:pos="708"/>
          <w:tab w:val="left" w:pos="9356" w:leader="dot"/>
        </w:tabs>
        <w:spacing w:before="0" w:after="0"/>
        <w:jc w:val="both"/>
        <w:rPr>
          <w:rFonts w:eastAsia="Times New Roman"/>
          <w:b/>
          <w:lang w:eastAsia="fr-FR"/>
        </w:rPr>
      </w:pPr>
      <w:r>
        <w:rPr>
          <w:rFonts w:eastAsia="Times New Roman"/>
          <w:b/>
          <w:lang w:eastAsia="fr-FR"/>
        </w:rPr>
        <w:t>* Phase réalisation des travaux:</w:t>
      </w:r>
    </w:p>
    <w:tbl>
      <w:tblPr>
        <w:tblW w:w="1048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331"/>
        <w:gridCol w:w="1480"/>
        <w:gridCol w:w="1417"/>
        <w:gridCol w:w="1417"/>
        <w:gridCol w:w="1418"/>
        <w:gridCol w:w="1418"/>
      </w:tblGrid>
      <w:tr>
        <w:trPr>
          <w:cantSplit w:val="true"/>
        </w:trPr>
        <w:tc>
          <w:tcPr>
            <w:tcW w:w="3331" w:type="dxa"/>
            <w:tcBorders>
              <w:top w:val="single" w:sz="6" w:space="0" w:color="000000"/>
              <w:left w:val="single" w:sz="6" w:space="0" w:color="000000"/>
              <w:right w:val="single" w:sz="6" w:space="0" w:color="000000"/>
            </w:tcBorders>
          </w:tcPr>
          <w:p>
            <w:pPr>
              <w:pStyle w:val="Normal"/>
              <w:spacing w:lineRule="auto" w:line="192" w:before="0" w:after="0"/>
              <w:jc w:val="both"/>
              <w:rPr>
                <w:rFonts w:eastAsia="Calibri" w:cs="Arial"/>
                <w:bCs/>
                <w:sz w:val="24"/>
              </w:rPr>
            </w:pPr>
            <w:r>
              <w:rPr>
                <w:rFonts w:eastAsia="Calibri" w:cs="Arial"/>
                <w:bCs/>
                <w:sz w:val="24"/>
              </w:rPr>
            </w:r>
          </w:p>
        </w:tc>
        <w:tc>
          <w:tcPr>
            <w:tcW w:w="1480" w:type="dxa"/>
            <w:tcBorders>
              <w:top w:val="single" w:sz="6" w:space="0" w:color="000000"/>
              <w:left w:val="single" w:sz="6"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Désignation du/des</w:t>
            </w:r>
          </w:p>
        </w:tc>
        <w:tc>
          <w:tcPr>
            <w:tcW w:w="1417" w:type="dxa"/>
            <w:tcBorders>
              <w:top w:val="single" w:sz="4" w:space="0" w:color="000000"/>
              <w:left w:val="single" w:sz="4" w:space="0" w:color="000000"/>
              <w:right w:val="single" w:sz="4" w:space="0" w:color="000000"/>
            </w:tcBorders>
          </w:tcPr>
          <w:p>
            <w:pPr>
              <w:pStyle w:val="Normal"/>
              <w:spacing w:lineRule="auto" w:line="192" w:before="0" w:after="0"/>
              <w:jc w:val="center"/>
              <w:rPr>
                <w:rFonts w:eastAsia="Calibri" w:cs="Arial"/>
                <w:bCs/>
              </w:rPr>
            </w:pPr>
            <w:r>
              <w:rPr>
                <w:rFonts w:eastAsia="Calibri" w:cs="Arial"/>
                <w:bCs/>
              </w:rPr>
            </w:r>
          </w:p>
        </w:tc>
        <w:tc>
          <w:tcPr>
            <w:tcW w:w="4253"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bCs/>
                <w:lang w:val="fr-FR"/>
              </w:rPr>
            </w:pPr>
            <w:r>
              <w:rPr>
                <w:rFonts w:eastAsia="Calibri" w:cs="Arial"/>
                <w:bCs/>
                <w:lang w:val="fr-FR"/>
              </w:rPr>
              <w:t>Montant des prestations et travaux</w:t>
            </w:r>
          </w:p>
        </w:tc>
      </w:tr>
      <w:tr>
        <w:trPr>
          <w:trHeight w:val="464" w:hRule="atLeast"/>
          <w:cantSplit w:val="true"/>
        </w:trPr>
        <w:tc>
          <w:tcPr>
            <w:tcW w:w="3331" w:type="dxa"/>
            <w:tcBorders>
              <w:left w:val="single" w:sz="6" w:space="0" w:color="000000"/>
              <w:bottom w:val="single" w:sz="6" w:space="0" w:color="000000"/>
              <w:right w:val="single" w:sz="6" w:space="0" w:color="000000"/>
            </w:tcBorders>
          </w:tcPr>
          <w:p>
            <w:pPr>
              <w:pStyle w:val="Normal"/>
              <w:spacing w:before="0" w:after="0"/>
              <w:jc w:val="both"/>
              <w:pPrChange w:id="0" w:author="Author1">
                <w:pPr>
                  <w:jc w:val="both"/>
                </w:pPr>
              </w:pPrChange>
              <w:rPr>
                <w:rFonts w:eastAsia="Calibri" w:cs="Arial"/>
                <w:bCs/>
              </w:rPr>
            </w:pPr>
            <w:r>
              <w:rPr>
                <w:rFonts w:eastAsia="Calibri" w:cs="Arial"/>
                <w:bCs/>
                <w:position w:val="6"/>
              </w:rPr>
              <w:t>Désignation des prestations</w:t>
            </w:r>
          </w:p>
        </w:tc>
        <w:tc>
          <w:tcPr>
            <w:tcW w:w="1480" w:type="dxa"/>
            <w:tcBorders>
              <w:left w:val="single" w:sz="6" w:space="0" w:color="000000"/>
              <w:bottom w:val="single" w:sz="6"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bCs/>
                <w:ins w:id="472" w:author="Author3"/>
              </w:rPr>
            </w:pPr>
            <w:del w:id="471" w:author="Author3">
              <w:r>
                <w:rPr>
                  <w:rFonts w:eastAsia="Calibri" w:cs="Arial"/>
                  <w:bCs/>
                </w:rPr>
                <w:delText>cotraitants concernés par la prestation</w:delText>
              </w:r>
            </w:del>
          </w:p>
          <w:p>
            <w:pPr>
              <w:pStyle w:val="Normal"/>
              <w:spacing w:lineRule="auto" w:line="192" w:before="0" w:after="0"/>
              <w:jc w:val="center"/>
              <w:pPrChange w:id="0" w:author="Author1">
                <w:pPr>
                  <w:jc w:val="center"/>
                  <w:spacing w:lineRule="auto" w:line="192"/>
                </w:pPr>
              </w:pPrChange>
              <w:rPr>
                <w:rFonts w:eastAsia="Calibri" w:cs="Arial"/>
                <w:bCs/>
                <w:ins w:id="474" w:author="Author3"/>
              </w:rPr>
            </w:pPr>
            <w:ins w:id="473" w:author="Author3">
              <w:r>
                <w:rPr>
                  <w:rFonts w:eastAsia="Calibri" w:cs="Arial"/>
                  <w:bCs/>
                </w:rPr>
                <w:t>Concepteur(s)</w:t>
              </w:r>
            </w:ins>
          </w:p>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Concerné(s)</w:t>
            </w:r>
          </w:p>
        </w:tc>
        <w:tc>
          <w:tcPr>
            <w:tcW w:w="1417" w:type="dxa"/>
            <w:tcBorders>
              <w:left w:val="single" w:sz="4" w:space="0" w:color="000000"/>
              <w:bottom w:val="single" w:sz="4" w:space="0" w:color="000000"/>
              <w:right w:val="single" w:sz="4" w:space="0" w:color="000000"/>
            </w:tcBorders>
          </w:tcPr>
          <w:p>
            <w:pPr>
              <w:pStyle w:val="Normal"/>
              <w:spacing w:lineRule="auto" w:line="192" w:before="0" w:after="0"/>
              <w:jc w:val="center"/>
              <w:pPrChange w:id="0" w:author="Author1">
                <w:pPr>
                  <w:jc w:val="center"/>
                  <w:spacing w:lineRule="auto" w:line="192"/>
                </w:pPr>
              </w:pPrChange>
              <w:rPr>
                <w:rFonts w:eastAsia="Calibri" w:cs="Arial"/>
                <w:bCs/>
                <w:ins w:id="475" w:author="Author3"/>
              </w:rPr>
            </w:pPr>
            <w:r>
              <w:rPr>
                <w:rFonts w:eastAsia="Calibri" w:cs="Arial"/>
                <w:bCs/>
              </w:rPr>
              <w:t>Réalisateur(s)</w:t>
            </w:r>
          </w:p>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Concerné(s)</w:t>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HT</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TVA : ……. %</w:t>
            </w:r>
          </w:p>
        </w:tc>
        <w:tc>
          <w:tcPr>
            <w:tcW w:w="1418" w:type="dxa"/>
            <w:tcBorders>
              <w:top w:val="single" w:sz="6" w:space="0" w:color="000000"/>
              <w:left w:val="single" w:sz="4" w:space="0" w:color="000000"/>
              <w:bottom w:val="single" w:sz="6" w:space="0" w:color="000000"/>
              <w:right w:val="single" w:sz="6"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TTC</w:t>
            </w:r>
          </w:p>
        </w:tc>
      </w:tr>
      <w:tr>
        <w:trPr>
          <w:ins w:id="476" w:author="Author3"/>
          <w:trHeight w:val="464" w:hRule="atLeast"/>
          <w:cantSplit w:val="true"/>
        </w:trPr>
        <w:tc>
          <w:tcPr>
            <w:tcW w:w="3331" w:type="dxa"/>
            <w:tcBorders>
              <w:left w:val="single" w:sz="6" w:space="0" w:color="000000"/>
              <w:bottom w:val="single" w:sz="6" w:space="0" w:color="000000"/>
              <w:right w:val="single" w:sz="6" w:space="0" w:color="000000"/>
            </w:tcBorders>
          </w:tcPr>
          <w:p>
            <w:pPr>
              <w:pStyle w:val="Normal"/>
              <w:spacing w:before="0" w:after="0"/>
              <w:jc w:val="both"/>
              <w:pPrChange w:id="0" w:author="Author1">
                <w:pPr>
                  <w:jc w:val="both"/>
                </w:pPr>
              </w:pPrChange>
              <w:rPr>
                <w:rFonts w:eastAsia="Calibri" w:cs="Arial"/>
                <w:bCs/>
                <w:lang w:val="fr-FR"/>
              </w:rPr>
            </w:pPr>
            <w:r>
              <w:rPr>
                <w:rFonts w:eastAsia="Calibri" w:cs="Arial"/>
                <w:bCs/>
                <w:lang w:val="fr-FR"/>
              </w:rPr>
              <w:t>n</w:t>
            </w:r>
            <w:ins w:id="477" w:author="Author3">
              <w:r>
                <w:rPr>
                  <w:rFonts w:eastAsia="Calibri" w:cs="Arial"/>
                  <w:bCs/>
                  <w:lang w:val="fr-FR"/>
                </w:rPr>
                <w:t>°0 : frais de coordination du mandataire du groupement pour la phase Réalisation des travaux</w:t>
              </w:r>
            </w:ins>
          </w:p>
        </w:tc>
        <w:tc>
          <w:tcPr>
            <w:tcW w:w="1480" w:type="dxa"/>
            <w:tcBorders>
              <w:left w:val="single" w:sz="6" w:space="0" w:color="000000"/>
              <w:bottom w:val="single" w:sz="6" w:space="0" w:color="000000"/>
              <w:right w:val="single" w:sz="4" w:space="0" w:color="000000"/>
            </w:tcBorders>
          </w:tcPr>
          <w:p>
            <w:pPr>
              <w:pStyle w:val="Normal"/>
              <w:spacing w:lineRule="auto" w:line="192" w:before="0" w:after="0"/>
              <w:jc w:val="center"/>
              <w:rPr>
                <w:rFonts w:eastAsia="Calibri" w:cs="Arial"/>
                <w:bCs/>
                <w:lang w:val="fr-FR"/>
              </w:rPr>
            </w:pPr>
            <w:r>
              <w:rPr>
                <w:rFonts w:eastAsia="Calibri" w:cs="Arial"/>
                <w:bCs/>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center"/>
              <w:rPr>
                <w:rFonts w:eastAsia="Calibri" w:cs="Arial"/>
                <w:bCs/>
                <w:lang w:val="fr-FR"/>
              </w:rPr>
            </w:pPr>
            <w:r>
              <w:rPr>
                <w:rFonts w:eastAsia="Calibri" w:cs="Arial"/>
                <w:bCs/>
                <w:lang w:val="fr-FR"/>
              </w:rPr>
            </w:r>
          </w:p>
        </w:tc>
        <w:tc>
          <w:tcPr>
            <w:tcW w:w="141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jc w:val="center"/>
              <w:rPr>
                <w:rFonts w:eastAsia="Calibri" w:cs="Arial"/>
                <w:bCs/>
                <w:lang w:val="fr-FR"/>
              </w:rPr>
            </w:pPr>
            <w:r>
              <w:rPr>
                <w:rFonts w:eastAsia="Calibri" w:cs="Arial"/>
                <w:bCs/>
                <w:lang w:val="fr-FR"/>
              </w:rPr>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jc w:val="center"/>
              <w:rPr>
                <w:rFonts w:eastAsia="Calibri" w:cs="Arial"/>
                <w:bCs/>
                <w:lang w:val="fr-FR"/>
              </w:rPr>
            </w:pPr>
            <w:r>
              <w:rPr>
                <w:rFonts w:eastAsia="Calibri" w:cs="Arial"/>
                <w:bCs/>
                <w:lang w:val="fr-FR"/>
              </w:rPr>
            </w:r>
          </w:p>
        </w:tc>
        <w:tc>
          <w:tcPr>
            <w:tcW w:w="1418" w:type="dxa"/>
            <w:tcBorders>
              <w:top w:val="single" w:sz="6" w:space="0" w:color="000000"/>
              <w:left w:val="single" w:sz="4" w:space="0" w:color="000000"/>
              <w:bottom w:val="single" w:sz="6" w:space="0" w:color="000000"/>
              <w:right w:val="single" w:sz="6" w:space="0" w:color="000000"/>
            </w:tcBorders>
            <w:vAlign w:val="center"/>
          </w:tcPr>
          <w:p>
            <w:pPr>
              <w:pStyle w:val="Normal"/>
              <w:spacing w:lineRule="auto" w:line="192" w:before="0" w:after="0"/>
              <w:jc w:val="center"/>
              <w:rPr>
                <w:rFonts w:eastAsia="Calibri" w:cs="Arial"/>
                <w:bCs/>
                <w:lang w:val="fr-FR"/>
              </w:rPr>
            </w:pPr>
            <w:r>
              <w:rPr>
                <w:rFonts w:eastAsia="Calibri" w:cs="Arial"/>
                <w:bCs/>
                <w:lang w:val="fr-FR"/>
              </w:rPr>
            </w:r>
          </w:p>
        </w:tc>
      </w:tr>
      <w:tr>
        <w:trPr>
          <w:trHeight w:val="288" w:hRule="atLeast"/>
          <w:cantSplit w:val="true"/>
        </w:trPr>
        <w:tc>
          <w:tcPr>
            <w:tcW w:w="3331" w:type="dxa"/>
            <w:tcBorders>
              <w:left w:val="single" w:sz="6" w:space="0" w:color="000000"/>
              <w:bottom w:val="single" w:sz="4" w:space="0" w:color="000000"/>
              <w:right w:val="single" w:sz="6" w:space="0" w:color="000000"/>
            </w:tcBorders>
            <w:vAlign w:val="center"/>
          </w:tcPr>
          <w:p>
            <w:pPr>
              <w:pStyle w:val="Normal"/>
              <w:tabs>
                <w:tab w:val="clear" w:pos="708"/>
                <w:tab w:val="right" w:pos="9356" w:leader="none"/>
              </w:tabs>
              <w:overflowPunct w:val="false"/>
              <w:spacing w:before="0" w:after="0"/>
              <w:jc w:val="both"/>
              <w:textAlignment w:val="baseline"/>
              <w:pPrChange w:id="0" w:author="Author1">
                <w:pPr>
                  <w:jc w:val="both"/>
                  <w:tabs>
                    <w:tab w:val="right" w:pos="9356" w:leader="none"/>
                  </w:tabs>
                  <w:overflowPunct w:val="false"/>
                  <w:textAlignment w:val="baseline"/>
                </w:pPr>
              </w:pPrChange>
              <w:rPr>
                <w:rFonts w:eastAsia="Times New Roman" w:cs="Arial"/>
                <w:lang w:val="fr-FR" w:eastAsia="fr-FR"/>
              </w:rPr>
            </w:pPr>
            <w:r>
              <w:rPr>
                <w:rFonts w:eastAsia="Times New Roman" w:cs="Arial"/>
                <w:lang w:val="fr-FR" w:eastAsia="fr-FR"/>
              </w:rPr>
              <w:t>n</w:t>
            </w:r>
            <w:r>
              <w:rPr>
                <w:rFonts w:eastAsia="Times New Roman" w:cs="Arial"/>
                <w:lang w:val="fr-FR" w:eastAsia="fr-FR"/>
                <w:rPrChange w:id="0" w:author="Author1"/>
              </w:rPr>
              <w:t>° 1 : Etudes d’exécution :</w:t>
            </w:r>
          </w:p>
          <w:p>
            <w:pPr>
              <w:pStyle w:val="05PUCE1"/>
              <w:spacing w:before="0" w:after="0"/>
              <w:jc w:val="both"/>
              <w:pPrChange w:id="0" w:author="Author1">
                <w:pPr>
                  <w:pStyle w:val="05PUCE1"/>
                  <w:jc w:val="both"/>
                </w:pPr>
              </w:pPrChange>
              <w:rPr>
                <w:lang w:val="fr-FR" w:eastAsia="fr-FR"/>
              </w:rPr>
            </w:pPr>
            <w:r>
              <w:rPr>
                <w:lang w:val="fr-FR" w:eastAsia="fr-FR"/>
                <w:rPrChange w:id="0" w:author="Author1"/>
              </w:rPr>
              <w:t>réalisation</w:t>
            </w:r>
          </w:p>
          <w:p>
            <w:pPr>
              <w:pStyle w:val="05PUCE1"/>
              <w:spacing w:before="0" w:after="0"/>
              <w:jc w:val="both"/>
              <w:pPrChange w:id="0" w:author="Author1">
                <w:pPr>
                  <w:pStyle w:val="05PUCE1"/>
                  <w:jc w:val="both"/>
                </w:pPr>
              </w:pPrChange>
              <w:rPr>
                <w:lang w:val="fr-FR" w:eastAsia="fr-FR"/>
              </w:rPr>
            </w:pPr>
            <w:r>
              <w:rPr>
                <w:lang w:val="fr-FR" w:eastAsia="fr-FR"/>
              </w:rPr>
              <w:t>visa</w:t>
            </w:r>
          </w:p>
        </w:tc>
        <w:tc>
          <w:tcPr>
            <w:tcW w:w="1480" w:type="dxa"/>
            <w:tcBorders>
              <w:left w:val="single" w:sz="6" w:space="0" w:color="000000"/>
              <w:bottom w:val="single" w:sz="4" w:space="0" w:color="000000"/>
              <w:right w:val="single" w:sz="4" w:space="0" w:color="000000"/>
            </w:tcBorders>
          </w:tcPr>
          <w:p>
            <w:pPr>
              <w:pStyle w:val="Normal"/>
              <w:spacing w:lineRule="auto" w:line="192" w:before="0" w:after="0"/>
              <w:jc w:val="both"/>
              <w:rPr>
                <w:rFonts w:eastAsia="Calibri" w:cs="Arial"/>
                <w:lang w:val="fr-FR"/>
                <w:del w:id="481" w:author="Author3"/>
              </w:rPr>
            </w:pPr>
            <w:del w:id="480" w:author="Author3">
              <w:r>
                <w:rPr/>
              </w:r>
            </w:del>
          </w:p>
          <w:p>
            <w:pPr>
              <w:pStyle w:val="Normal"/>
              <w:spacing w:lineRule="auto" w:line="192" w:before="0" w:after="0"/>
              <w:jc w:val="both"/>
              <w:pPrChange w:id="0" w:author="Author1">
                <w:pPr>
                  <w:jc w:val="both"/>
                  <w:spacing w:lineRule="auto" w:line="192"/>
                </w:pPr>
              </w:pPrChange>
              <w:rPr>
                <w:rFonts w:eastAsia="Calibri" w:cs="Arial"/>
                <w:lang w:val="fr-FR"/>
                <w:del w:id="482" w:author="Author3"/>
              </w:rPr>
            </w:pPr>
            <w:r>
              <w:rPr>
                <w:rFonts w:eastAsia="Calibri" w:cs="Arial"/>
                <w:lang w:val="fr-FR"/>
              </w:rPr>
              <w:t>-</w:t>
            </w:r>
          </w:p>
          <w:p>
            <w:pPr>
              <w:pStyle w:val="Normal"/>
              <w:spacing w:lineRule="auto" w:line="192" w:before="0" w:after="0"/>
              <w:jc w:val="both"/>
              <w:pPrChange w:id="0" w:author="Author1">
                <w:pPr>
                  <w:jc w:val="both"/>
                  <w:spacing w:lineRule="auto" w:line="192"/>
                </w:pPr>
              </w:pPrChange>
              <w:rPr>
                <w:rFonts w:eastAsia="Calibri" w:cs="Arial"/>
                <w:lang w:val="fr-FR"/>
              </w:rPr>
            </w:pPr>
            <w:r>
              <w:rPr>
                <w:rFonts w:eastAsia="Calibri" w:cs="Arial"/>
                <w:lang w:val="fr-FR"/>
              </w:rPr>
              <w:t>-</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lang w:val="fr-FR"/>
              </w:rPr>
            </w:pPr>
            <w:r>
              <w:rPr>
                <w:rFonts w:eastAsia="Calibri" w:cs="Arial"/>
                <w:lang w:val="fr-FR"/>
              </w:rPr>
            </w:r>
          </w:p>
        </w:tc>
      </w:tr>
      <w:tr>
        <w:trPr>
          <w:trHeight w:val="288" w:hRule="atLeast"/>
          <w:cantSplit w:val="true"/>
        </w:trPr>
        <w:tc>
          <w:tcPr>
            <w:tcW w:w="3331" w:type="dxa"/>
            <w:tcBorders>
              <w:top w:val="single" w:sz="4" w:space="0" w:color="000000"/>
              <w:left w:val="single" w:sz="4" w:space="0" w:color="000000"/>
              <w:bottom w:val="single" w:sz="4" w:space="0" w:color="000000"/>
              <w:right w:val="single" w:sz="4" w:space="0" w:color="000000"/>
            </w:tcBorders>
            <w:vAlign w:val="center"/>
          </w:tcPr>
          <w:p>
            <w:pPr>
              <w:pStyle w:val="Normal"/>
              <w:keepNext w:val="true"/>
              <w:keepLines/>
              <w:spacing w:lineRule="auto" w:line="192" w:before="0" w:after="0"/>
              <w:jc w:val="both"/>
              <w:pPrChange w:id="0" w:author="Author1">
                <w:pPr>
                  <w:jc w:val="both"/>
                  <w:keepLines/>
                  <w:keepNext w:val="true"/>
                  <w:spacing w:lineRule="auto" w:line="192"/>
                </w:pPr>
              </w:pPrChange>
              <w:rPr>
                <w:rFonts w:eastAsia="Calibri" w:cs="Arial"/>
                <w:lang w:val="fr-FR"/>
              </w:rPr>
            </w:pPr>
            <w:r>
              <w:rPr>
                <w:rFonts w:eastAsia="Calibri" w:cs="Arial"/>
                <w:lang w:val="fr-FR"/>
                <w:rPrChange w:id="0" w:author="Author1"/>
              </w:rPr>
              <w:t>n</w:t>
            </w:r>
            <w:r>
              <w:rPr>
                <w:rFonts w:eastAsia="Calibri" w:cs="Arial"/>
                <w:lang w:val="fr-FR"/>
                <w:rPrChange w:id="0" w:author="Author1"/>
              </w:rPr>
              <w:t>° 2 : Travaux de réalisation de l’ouvrage</w:t>
            </w:r>
          </w:p>
          <w:p>
            <w:pPr>
              <w:pStyle w:val="Normal"/>
              <w:tabs>
                <w:tab w:val="clear" w:pos="708"/>
                <w:tab w:val="right" w:pos="9356" w:leader="none"/>
              </w:tabs>
              <w:overflowPunct w:val="false"/>
              <w:spacing w:before="0" w:after="0"/>
              <w:ind w:left="180"/>
              <w:jc w:val="both"/>
              <w:textAlignment w:val="baseline"/>
              <w:pPrChange w:id="0" w:author="Author1">
                <w:pPr>
                  <w:jc w:val="both"/>
                  <w:tabs>
                    <w:tab w:val="right" w:pos="9356" w:leader="none"/>
                  </w:tabs>
                  <w:overflowPunct w:val="false"/>
                  <w:textAlignment w:val="baseline"/>
                  <w:ind w:left="180"/>
                </w:pPr>
              </w:pPrChange>
              <w:rPr>
                <w:rFonts w:eastAsia="Times New Roman" w:cs="Arial"/>
                <w:lang w:val="fr-FR" w:eastAsia="fr-FR"/>
              </w:rPr>
            </w:pPr>
            <w:r>
              <w:rPr>
                <w:rFonts w:eastAsia="Times New Roman" w:cs="Arial"/>
                <w:lang w:val="fr-FR" w:eastAsia="fr-FR"/>
              </w:rPr>
              <w:t>(Le titulaire identifie la décomposition de l’ouvrage en prestations et désigne le cotraitant responsable de chacune des prestations et en précise le montant.</w:t>
            </w:r>
          </w:p>
        </w:tc>
        <w:tc>
          <w:tcPr>
            <w:tcW w:w="1480"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lang w:val="fr-FR"/>
                <w:del w:id="485" w:author="Author3"/>
              </w:rPr>
            </w:pPr>
            <w:r>
              <w:rPr>
                <w:rFonts w:eastAsia="Calibri" w:cs="Arial"/>
                <w:lang w:val="fr-FR"/>
              </w:rPr>
              <w:t>-</w:t>
            </w:r>
          </w:p>
          <w:p>
            <w:pPr>
              <w:pStyle w:val="Normal"/>
              <w:spacing w:lineRule="auto" w:line="192" w:before="0" w:after="0"/>
              <w:jc w:val="both"/>
              <w:pPrChange w:id="0" w:author="Author1">
                <w:pPr>
                  <w:jc w:val="both"/>
                  <w:spacing w:lineRule="auto" w:line="192"/>
                </w:pPr>
              </w:pPrChange>
              <w:rPr>
                <w:rFonts w:eastAsia="Calibri" w:cs="Arial"/>
                <w:lang w:val="fr-FR"/>
                <w:del w:id="486" w:author="Author3"/>
              </w:rPr>
            </w:pPr>
            <w:r>
              <w:rPr>
                <w:rFonts w:eastAsia="Calibri" w:cs="Arial"/>
                <w:lang w:val="fr-FR"/>
              </w:rPr>
              <w:t>-</w:t>
            </w:r>
          </w:p>
          <w:p>
            <w:pPr>
              <w:pStyle w:val="Normal"/>
              <w:spacing w:lineRule="auto" w:line="192" w:before="0" w:after="0"/>
              <w:jc w:val="both"/>
              <w:pPrChange w:id="0" w:author="Author1">
                <w:pPr>
                  <w:jc w:val="both"/>
                  <w:spacing w:lineRule="auto" w:line="192"/>
                </w:pPr>
              </w:pPrChange>
              <w:rPr>
                <w:rFonts w:eastAsia="Calibri" w:cs="Arial"/>
                <w:lang w:val="fr-FR"/>
              </w:rPr>
            </w:pPr>
            <w:del w:id="487" w:author="Author3">
              <w:r>
                <w:rPr>
                  <w:rFonts w:eastAsia="Calibri" w:cs="Arial"/>
                  <w:lang w:val="fr-FR"/>
                </w:rPr>
                <w:delText>-</w:delText>
              </w:r>
            </w:del>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lang w:val="fr-FR"/>
              </w:rPr>
            </w:pPr>
            <w:r>
              <w:rPr>
                <w:rFonts w:eastAsia="Calibri" w:cs="Arial"/>
                <w:lang w:val="fr-FR"/>
              </w:rPr>
            </w:r>
          </w:p>
        </w:tc>
      </w:tr>
      <w:tr>
        <w:trPr>
          <w:trHeight w:val="288" w:hRule="atLeast"/>
          <w:cantSplit w:val="true"/>
        </w:trPr>
        <w:tc>
          <w:tcPr>
            <w:tcW w:w="3331" w:type="dxa"/>
            <w:tcBorders>
              <w:top w:val="single" w:sz="4" w:space="0" w:color="000000"/>
              <w:left w:val="single" w:sz="6" w:space="0" w:color="000000"/>
              <w:bottom w:val="single" w:sz="6" w:space="0" w:color="000000"/>
              <w:right w:val="single" w:sz="6" w:space="0" w:color="000000"/>
            </w:tcBorders>
            <w:vAlign w:val="center"/>
          </w:tcPr>
          <w:p>
            <w:pPr>
              <w:pStyle w:val="Normal"/>
              <w:keepNext w:val="true"/>
              <w:keepLines/>
              <w:spacing w:lineRule="auto" w:line="192" w:before="0" w:after="0"/>
              <w:jc w:val="both"/>
              <w:pPrChange w:id="0" w:author="Author1">
                <w:pPr>
                  <w:jc w:val="both"/>
                  <w:keepLines/>
                  <w:keepNext w:val="true"/>
                  <w:spacing w:lineRule="auto" w:line="192"/>
                </w:pPr>
              </w:pPrChange>
              <w:rPr>
                <w:rFonts w:eastAsia="Calibri" w:cs="Arial"/>
                <w:lang w:val="fr-FR"/>
              </w:rPr>
            </w:pPr>
            <w:r>
              <w:rPr>
                <w:rFonts w:eastAsia="Calibri" w:cs="Arial"/>
                <w:lang w:val="fr-FR"/>
                <w:rPrChange w:id="0" w:author="Author1"/>
              </w:rPr>
              <w:t>n</w:t>
            </w:r>
            <w:r>
              <w:rPr>
                <w:rFonts w:eastAsia="Calibri" w:cs="Arial"/>
                <w:lang w:val="fr-FR"/>
                <w:rPrChange w:id="0" w:author="Author1"/>
              </w:rPr>
              <w:t xml:space="preserve">° 3 : </w:t>
            </w:r>
            <w:moveFrom w:id="490" w:author="Author3">
              <w:r>
                <w:rPr>
                  <w:rFonts w:eastAsia="Calibri" w:cs="Arial"/>
                  <w:lang w:val="fr-FR"/>
                </w:rPr>
                <w:t xml:space="preserve">Contrôle interne des travaux </w:t>
              </w:r>
            </w:moveFrom>
            <w:del w:id="491" w:author="Author1">
              <w:r>
                <w:rPr>
                  <w:rFonts w:eastAsia="Calibri" w:cs="Arial"/>
                  <w:lang w:val="fr-FR"/>
                </w:rPr>
                <w:delText xml:space="preserve">/ </w:delText>
              </w:r>
            </w:del>
            <w:r>
              <w:rPr>
                <w:rFonts w:eastAsia="Calibri" w:cs="Arial"/>
                <w:lang w:val="fr-FR"/>
                <w:rPrChange w:id="0" w:author="Author1"/>
              </w:rPr>
              <w:t>OPC</w:t>
            </w:r>
            <w:ins w:id="493" w:author="Author1">
              <w:r>
                <w:rPr>
                  <w:rFonts w:eastAsia="Calibri" w:cs="Arial"/>
                  <w:lang w:val="fr-FR"/>
                </w:rPr>
                <w:t xml:space="preserve"> </w:t>
              </w:r>
            </w:ins>
            <w:r>
              <w:rPr>
                <w:rFonts w:eastAsia="Calibri" w:cs="Arial"/>
                <w:lang w:val="fr-FR"/>
                <w:rPrChange w:id="0" w:author="Author1"/>
              </w:rPr>
              <w:t>/ Organisation des réunions de chantier</w:t>
            </w:r>
          </w:p>
        </w:tc>
        <w:tc>
          <w:tcPr>
            <w:tcW w:w="1480" w:type="dxa"/>
            <w:tcBorders>
              <w:top w:val="single" w:sz="4" w:space="0" w:color="000000"/>
              <w:left w:val="single" w:sz="6" w:space="0" w:color="000000"/>
              <w:bottom w:val="single" w:sz="6"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lang w:val="fr-FR"/>
                <w:del w:id="495" w:author="Author3"/>
              </w:rPr>
            </w:pPr>
            <w:r>
              <w:rPr>
                <w:rFonts w:eastAsia="Calibri" w:cs="Arial"/>
                <w:lang w:val="fr-FR"/>
              </w:rPr>
              <w:t>-</w:t>
            </w:r>
          </w:p>
          <w:p>
            <w:pPr>
              <w:pStyle w:val="Normal"/>
              <w:spacing w:lineRule="auto" w:line="192" w:before="0" w:after="0"/>
              <w:jc w:val="both"/>
              <w:pPrChange w:id="0" w:author="Author1">
                <w:pPr>
                  <w:jc w:val="both"/>
                  <w:spacing w:lineRule="auto" w:line="192"/>
                </w:pPr>
              </w:pPrChange>
              <w:rPr>
                <w:rFonts w:eastAsia="Calibri" w:cs="Arial"/>
                <w:lang w:val="fr-FR"/>
              </w:rPr>
            </w:pPr>
            <w:r>
              <w:rPr>
                <w:rFonts w:eastAsia="Calibri" w:cs="Arial"/>
                <w:lang w:val="fr-FR"/>
              </w:rPr>
              <w:t>-</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lang w:val="fr-FR"/>
              </w:rPr>
            </w:pPr>
            <w:r>
              <w:rPr>
                <w:rFonts w:eastAsia="Calibri" w:cs="Arial"/>
                <w:lang w:val="fr-FR"/>
              </w:rPr>
            </w:r>
          </w:p>
        </w:tc>
      </w:tr>
      <w:tr>
        <w:trPr>
          <w:ins w:id="496" w:author="Author3"/>
          <w:trHeight w:val="288" w:hRule="atLeast"/>
          <w:cantSplit w:val="true"/>
        </w:trPr>
        <w:tc>
          <w:tcPr>
            <w:tcW w:w="3331" w:type="dxa"/>
            <w:tcBorders>
              <w:left w:val="single" w:sz="6" w:space="0" w:color="000000"/>
              <w:bottom w:val="single" w:sz="6" w:space="0" w:color="000000"/>
              <w:right w:val="single" w:sz="6" w:space="0" w:color="000000"/>
            </w:tcBorders>
            <w:vAlign w:val="center"/>
          </w:tcPr>
          <w:p>
            <w:pPr>
              <w:pStyle w:val="Normal"/>
              <w:keepNext w:val="true"/>
              <w:keepLines/>
              <w:spacing w:lineRule="auto" w:line="192" w:before="0" w:after="0"/>
              <w:jc w:val="both"/>
              <w:pPrChange w:id="0" w:author="Author1">
                <w:pPr>
                  <w:jc w:val="both"/>
                  <w:keepLines/>
                  <w:keepNext w:val="true"/>
                  <w:spacing w:lineRule="auto" w:line="192"/>
                </w:pPr>
              </w:pPrChange>
              <w:rPr>
                <w:rFonts w:eastAsia="Calibri" w:cs="Arial"/>
                <w:lang w:val="fr-FR"/>
              </w:rPr>
            </w:pPr>
            <w:r>
              <w:rPr>
                <w:rFonts w:eastAsia="Calibri" w:cs="Arial"/>
                <w:lang w:val="fr-FR"/>
              </w:rPr>
              <w:t>n</w:t>
            </w:r>
            <w:ins w:id="497" w:author="Author3">
              <w:r>
                <w:rPr>
                  <w:rFonts w:eastAsia="Calibri" w:cs="Arial"/>
                  <w:lang w:val="fr-FR"/>
                </w:rPr>
                <w:t>°</w:t>
              </w:r>
            </w:ins>
            <w:ins w:id="498" w:author="Author1">
              <w:r>
                <w:rPr>
                  <w:rFonts w:eastAsia="Calibri" w:cs="Arial"/>
                  <w:lang w:val="fr-FR"/>
                </w:rPr>
                <w:t xml:space="preserve"> </w:t>
              </w:r>
            </w:ins>
            <w:ins w:id="499" w:author="Author3">
              <w:r>
                <w:rPr>
                  <w:rFonts w:eastAsia="Calibri" w:cs="Arial"/>
                  <w:lang w:val="fr-FR"/>
                </w:rPr>
                <w:t xml:space="preserve">4 : </w:t>
              </w:r>
            </w:ins>
            <w:moveTo w:id="500" w:author="Author3">
              <w:r>
                <w:rPr>
                  <w:rFonts w:eastAsia="Calibri" w:cs="Arial"/>
                  <w:lang w:val="fr-FR"/>
                </w:rPr>
                <w:t>Contrôle interne des travaux</w:t>
              </w:r>
            </w:moveTo>
          </w:p>
        </w:tc>
        <w:tc>
          <w:tcPr>
            <w:tcW w:w="1480" w:type="dxa"/>
            <w:tcBorders>
              <w:left w:val="single" w:sz="6" w:space="0" w:color="000000"/>
              <w:bottom w:val="single" w:sz="6"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lang w:val="fr-FR"/>
              </w:rPr>
            </w:pPr>
            <w:r>
              <w:rPr>
                <w:rFonts w:eastAsia="Calibri" w:cs="Arial"/>
                <w:lang w:val="fr-FR"/>
              </w:rPr>
            </w:r>
          </w:p>
        </w:tc>
      </w:tr>
      <w:tr>
        <w:trPr>
          <w:trHeight w:val="841" w:hRule="atLeast"/>
          <w:cantSplit w:val="true"/>
        </w:trPr>
        <w:tc>
          <w:tcPr>
            <w:tcW w:w="3331" w:type="dxa"/>
            <w:tcBorders>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lang w:val="fr-FR"/>
              </w:rPr>
            </w:pPr>
            <w:r>
              <w:rPr>
                <w:rFonts w:eastAsia="Calibri" w:cs="Arial"/>
                <w:lang w:val="fr-FR"/>
              </w:rPr>
              <w:t>n</w:t>
            </w:r>
            <w:r>
              <w:rPr>
                <w:rFonts w:eastAsia="Calibri" w:cs="Arial"/>
                <w:lang w:val="fr-FR"/>
                <w:rPrChange w:id="0" w:author="Author1"/>
              </w:rPr>
              <w:t xml:space="preserve">° </w:t>
            </w:r>
            <w:ins w:id="502" w:author="Author1">
              <w:r>
                <w:rPr>
                  <w:rFonts w:eastAsia="Calibri" w:cs="Arial"/>
                  <w:lang w:val="fr-FR"/>
                </w:rPr>
                <w:t>5</w:t>
              </w:r>
            </w:ins>
            <w:del w:id="503" w:author="Author1">
              <w:r>
                <w:rPr>
                  <w:rFonts w:eastAsia="Calibri" w:cs="Arial"/>
                  <w:lang w:val="fr-FR"/>
                </w:rPr>
                <w:delText>4</w:delText>
              </w:r>
            </w:del>
            <w:r>
              <w:rPr>
                <w:rFonts w:eastAsia="Calibri" w:cs="Arial"/>
                <w:lang w:val="fr-FR"/>
                <w:rPrChange w:id="0" w:author="Author1"/>
              </w:rPr>
              <w:t xml:space="preserve"> : Contrôle interne des décomptes mensuels/états d'avancement des travaux</w:t>
            </w:r>
          </w:p>
        </w:tc>
        <w:tc>
          <w:tcPr>
            <w:tcW w:w="1480" w:type="dxa"/>
            <w:tcBorders>
              <w:left w:val="single" w:sz="6" w:space="0" w:color="000000"/>
              <w:bottom w:val="single" w:sz="6"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lang w:val="fr-FR"/>
                <w:del w:id="505" w:author="Author3"/>
              </w:rPr>
            </w:pPr>
            <w:r>
              <w:rPr>
                <w:rFonts w:eastAsia="Calibri" w:cs="Arial"/>
                <w:lang w:val="fr-FR"/>
              </w:rPr>
              <w:t>-</w:t>
            </w:r>
          </w:p>
          <w:p>
            <w:pPr>
              <w:pStyle w:val="Normal"/>
              <w:spacing w:lineRule="auto" w:line="192" w:before="0" w:after="0"/>
              <w:jc w:val="both"/>
              <w:pPrChange w:id="0" w:author="Author1">
                <w:pPr>
                  <w:jc w:val="both"/>
                  <w:spacing w:lineRule="auto" w:line="192"/>
                </w:pPr>
              </w:pPrChange>
              <w:rPr>
                <w:rFonts w:eastAsia="Calibri" w:cs="Arial"/>
                <w:lang w:val="fr-FR"/>
                <w:del w:id="506" w:author="Author3"/>
              </w:rPr>
            </w:pPr>
            <w:r>
              <w:rPr>
                <w:rFonts w:eastAsia="Calibri" w:cs="Arial"/>
                <w:lang w:val="fr-FR"/>
              </w:rPr>
              <w:t>-</w:t>
            </w:r>
          </w:p>
          <w:p>
            <w:pPr>
              <w:pStyle w:val="Normal"/>
              <w:spacing w:lineRule="auto" w:line="192" w:before="0" w:after="0"/>
              <w:jc w:val="both"/>
              <w:pPrChange w:id="0" w:author="Author1">
                <w:pPr>
                  <w:jc w:val="both"/>
                  <w:spacing w:lineRule="auto" w:line="192"/>
                </w:pPr>
              </w:pPrChange>
              <w:rPr>
                <w:rFonts w:eastAsia="Calibri" w:cs="Arial"/>
                <w:lang w:val="fr-FR"/>
              </w:rPr>
            </w:pPr>
            <w:r>
              <w:rPr>
                <w:rFonts w:eastAsia="Calibri" w:cs="Arial"/>
                <w:lang w:val="fr-FR"/>
              </w:rPr>
              <w:t>-</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lang w:val="fr-FR"/>
              </w:rPr>
            </w:pPr>
            <w:r>
              <w:rPr>
                <w:rFonts w:eastAsia="Calibri" w:cs="Arial"/>
                <w:lang w:val="fr-FR"/>
              </w:rPr>
            </w:r>
          </w:p>
        </w:tc>
      </w:tr>
      <w:tr>
        <w:trPr>
          <w:trHeight w:val="288" w:hRule="atLeast"/>
          <w:cantSplit w:val="true"/>
        </w:trPr>
        <w:tc>
          <w:tcPr>
            <w:tcW w:w="333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lang w:val="fr-FR"/>
              </w:rPr>
            </w:pPr>
            <w:r>
              <w:rPr>
                <w:rFonts w:eastAsia="Calibri" w:cs="Arial"/>
                <w:lang w:val="fr-FR"/>
              </w:rPr>
              <w:t>n</w:t>
            </w:r>
            <w:r>
              <w:rPr>
                <w:rFonts w:eastAsia="Calibri" w:cs="Arial"/>
                <w:lang w:val="fr-FR"/>
                <w:rPrChange w:id="0" w:author="Author1"/>
              </w:rPr>
              <w:t>°</w:t>
            </w:r>
            <w:ins w:id="508" w:author="Author1">
              <w:r>
                <w:rPr>
                  <w:rFonts w:eastAsia="Calibri" w:cs="Arial"/>
                  <w:lang w:val="fr-FR"/>
                </w:rPr>
                <w:t xml:space="preserve"> 6</w:t>
              </w:r>
            </w:ins>
            <w:del w:id="509" w:author="Author1">
              <w:r>
                <w:rPr>
                  <w:rFonts w:eastAsia="Calibri" w:cs="Arial"/>
                  <w:lang w:val="fr-FR"/>
                </w:rPr>
                <w:delText>5</w:delText>
              </w:r>
            </w:del>
            <w:r>
              <w:rPr>
                <w:rFonts w:eastAsia="Calibri" w:cs="Arial"/>
                <w:lang w:val="fr-FR"/>
                <w:rPrChange w:id="0" w:author="Author1"/>
              </w:rPr>
              <w:t> : Assistance à la réception des travaux</w:t>
            </w:r>
          </w:p>
        </w:tc>
        <w:tc>
          <w:tcPr>
            <w:tcW w:w="1480" w:type="dxa"/>
            <w:tcBorders>
              <w:top w:val="single" w:sz="6" w:space="0" w:color="000000"/>
              <w:left w:val="single" w:sz="6" w:space="0" w:color="000000"/>
              <w:bottom w:val="single" w:sz="6"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lang w:val="fr-FR"/>
                <w:del w:id="511" w:author="Author3"/>
              </w:rPr>
            </w:pPr>
            <w:r>
              <w:rPr>
                <w:rFonts w:eastAsia="Calibri" w:cs="Arial"/>
                <w:lang w:val="fr-FR"/>
              </w:rPr>
              <w:t>-</w:t>
            </w:r>
          </w:p>
          <w:p>
            <w:pPr>
              <w:pStyle w:val="Normal"/>
              <w:spacing w:lineRule="auto" w:line="192" w:before="0" w:after="0"/>
              <w:jc w:val="both"/>
              <w:pPrChange w:id="0" w:author="Author1">
                <w:pPr>
                  <w:jc w:val="both"/>
                  <w:spacing w:lineRule="auto" w:line="192"/>
                </w:pPr>
              </w:pPrChange>
              <w:rPr>
                <w:rFonts w:eastAsia="Calibri" w:cs="Arial"/>
                <w:lang w:val="fr-FR"/>
              </w:rPr>
            </w:pPr>
            <w:r>
              <w:rPr>
                <w:rFonts w:eastAsia="Calibri" w:cs="Arial"/>
                <w:lang w:val="fr-FR"/>
              </w:rPr>
              <w:t>-</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lang w:val="fr-FR"/>
              </w:rPr>
            </w:pPr>
            <w:r>
              <w:rPr>
                <w:rFonts w:eastAsia="Calibri" w:cs="Arial"/>
                <w:lang w:val="fr-FR"/>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lang w:val="fr-FR"/>
              </w:rPr>
            </w:pPr>
            <w:r>
              <w:rPr>
                <w:rFonts w:eastAsia="Calibri" w:cs="Arial"/>
                <w:lang w:val="fr-FR"/>
              </w:rPr>
            </w:r>
          </w:p>
        </w:tc>
      </w:tr>
      <w:tr>
        <w:trPr>
          <w:trHeight w:val="413" w:hRule="atLeast"/>
          <w:cantSplit w:val="true"/>
        </w:trPr>
        <w:tc>
          <w:tcPr>
            <w:tcW w:w="3331" w:type="dxa"/>
            <w:tcBorders>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 xml:space="preserve">n° </w:t>
            </w:r>
            <w:del w:id="512" w:author="Author1">
              <w:r>
                <w:rPr>
                  <w:rFonts w:eastAsia="Calibri" w:cs="Arial"/>
                </w:rPr>
                <w:delText>6</w:delText>
              </w:r>
            </w:del>
            <w:ins w:id="513" w:author="Author1">
              <w:r>
                <w:rPr>
                  <w:rFonts w:eastAsia="Calibri" w:cs="Arial"/>
                </w:rPr>
                <w:t>7</w:t>
              </w:r>
            </w:ins>
            <w:r>
              <w:rPr>
                <w:rFonts w:eastAsia="Calibri" w:cs="Arial"/>
              </w:rPr>
              <w:t xml:space="preserve"> : Remise de DOE</w:t>
            </w:r>
          </w:p>
        </w:tc>
        <w:tc>
          <w:tcPr>
            <w:tcW w:w="1480" w:type="dxa"/>
            <w:tcBorders>
              <w:left w:val="single" w:sz="6" w:space="0" w:color="000000"/>
              <w:bottom w:val="single" w:sz="6" w:space="0" w:color="000000"/>
              <w:right w:val="single" w:sz="4" w:space="0" w:color="000000"/>
            </w:tcBorders>
          </w:tcPr>
          <w:p>
            <w:pPr>
              <w:pStyle w:val="Normal"/>
              <w:spacing w:lineRule="auto" w:line="192" w:before="0" w:after="0"/>
              <w:jc w:val="both"/>
              <w:pPrChange w:id="0" w:author="Author1">
                <w:pPr>
                  <w:jc w:val="both"/>
                  <w:spacing w:lineRule="auto" w:line="192"/>
                </w:pPr>
              </w:pPrChange>
              <w:rPr>
                <w:rFonts w:eastAsia="Calibri" w:cs="Arial"/>
                <w:del w:id="514" w:author="Author3"/>
              </w:rPr>
            </w:pPr>
            <w:r>
              <w:rPr>
                <w:rFonts w:eastAsia="Calibri" w:cs="Arial"/>
              </w:rPr>
              <w:t>-</w:t>
            </w:r>
          </w:p>
          <w:p>
            <w:pPr>
              <w:pStyle w:val="Normal"/>
              <w:spacing w:lineRule="auto" w:line="192" w:before="0" w:after="0"/>
              <w:jc w:val="both"/>
              <w:pPrChange w:id="0" w:author="Author1">
                <w:pPr>
                  <w:jc w:val="both"/>
                  <w:spacing w:lineRule="auto" w:line="192"/>
                </w:pPr>
              </w:pPrChange>
              <w:rPr>
                <w:rFonts w:eastAsia="Calibri" w:cs="Arial"/>
              </w:rPr>
            </w:pPr>
            <w:r>
              <w:rPr>
                <w:rFonts w:eastAsia="Calibri" w:cs="Arial"/>
              </w:rPr>
              <w:t>-</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rPr>
            </w:pPr>
            <w:r>
              <w:rPr>
                <w:rFonts w:eastAsia="Calibri" w:cs="Arial"/>
              </w:rPr>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rPr>
            </w:pPr>
            <w:r>
              <w:rPr>
                <w:rFonts w:eastAsia="Calibri" w:cs="Arial"/>
              </w:rPr>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rPr>
            </w:pPr>
            <w:r>
              <w:rPr>
                <w:rFonts w:eastAsia="Calibri" w:cs="Arial"/>
              </w:rPr>
            </w:r>
          </w:p>
        </w:tc>
        <w:tc>
          <w:tcPr>
            <w:tcW w:w="1418" w:type="dxa"/>
            <w:tcBorders>
              <w:top w:val="single" w:sz="6" w:space="0" w:color="000000"/>
              <w:left w:val="single" w:sz="4" w:space="0" w:color="000000"/>
              <w:bottom w:val="single" w:sz="6" w:space="0" w:color="000000"/>
              <w:right w:val="single" w:sz="6" w:space="0" w:color="000000"/>
            </w:tcBorders>
          </w:tcPr>
          <w:p>
            <w:pPr>
              <w:pStyle w:val="Normal"/>
              <w:spacing w:lineRule="auto" w:line="192" w:before="0" w:after="0"/>
              <w:jc w:val="both"/>
              <w:rPr>
                <w:rFonts w:eastAsia="Calibri" w:cs="Arial"/>
              </w:rPr>
            </w:pPr>
            <w:r>
              <w:rPr>
                <w:rFonts w:eastAsia="Calibri" w:cs="Arial"/>
              </w:rPr>
            </w:r>
          </w:p>
        </w:tc>
      </w:tr>
      <w:tr>
        <w:trPr>
          <w:trHeight w:val="354" w:hRule="atLeast"/>
          <w:cantSplit w:val="true"/>
        </w:trPr>
        <w:tc>
          <w:tcPr>
            <w:tcW w:w="4811" w:type="dxa"/>
            <w:gridSpan w:val="2"/>
            <w:tcBorders>
              <w:top w:val="single" w:sz="6" w:space="0" w:color="000000"/>
              <w:left w:val="single" w:sz="6" w:space="0" w:color="000000"/>
              <w:bottom w:val="single" w:sz="6" w:space="0" w:color="000000"/>
              <w:right w:val="single" w:sz="4"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bCs/>
              </w:rPr>
            </w:pPr>
            <w:r>
              <w:rPr>
                <w:rFonts w:eastAsia="Calibri" w:cs="Arial"/>
                <w:bCs/>
              </w:rPr>
              <w:t>TOTAL PHASE TRAVAUX</w:t>
            </w:r>
          </w:p>
        </w:tc>
        <w:tc>
          <w:tcPr>
            <w:tcW w:w="1417"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rPr>
            </w:pPr>
            <w:r>
              <w:rPr>
                <w:rFonts w:eastAsia="Calibri" w:cs="Arial"/>
              </w:rPr>
            </w:r>
          </w:p>
        </w:tc>
        <w:tc>
          <w:tcPr>
            <w:tcW w:w="1417" w:type="dxa"/>
            <w:tcBorders>
              <w:top w:val="single" w:sz="6" w:space="0" w:color="000000"/>
              <w:left w:val="single" w:sz="4" w:space="0" w:color="000000"/>
              <w:bottom w:val="single" w:sz="6" w:space="0" w:color="000000"/>
              <w:right w:val="single" w:sz="6" w:space="0" w:color="000000"/>
            </w:tcBorders>
            <w:vAlign w:val="center"/>
          </w:tcPr>
          <w:p>
            <w:pPr>
              <w:pStyle w:val="Normal"/>
              <w:spacing w:lineRule="auto" w:line="192" w:before="0" w:after="0"/>
              <w:jc w:val="both"/>
              <w:rPr>
                <w:rFonts w:eastAsia="Calibri" w:cs="Arial"/>
              </w:rPr>
            </w:pPr>
            <w:r>
              <w:rPr>
                <w:rFonts w:eastAsia="Calibri" w:cs="Arial"/>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rPr>
                <w:rFonts w:eastAsia="Calibri" w:cs="Arial"/>
              </w:rPr>
            </w:pPr>
            <w:r>
              <w:rPr>
                <w:rFonts w:eastAsia="Calibri" w:cs="Arial"/>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rPr>
                <w:rFonts w:eastAsia="Calibri" w:cs="Arial"/>
              </w:rPr>
            </w:pPr>
            <w:r>
              <w:rPr>
                <w:rFonts w:eastAsia="Calibri" w:cs="Arial"/>
              </w:rPr>
            </w:r>
          </w:p>
        </w:tc>
      </w:tr>
    </w:tbl>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eastAsia="fr-FR"/>
        </w:rPr>
      </w:pPr>
      <w:r>
        <w:rPr>
          <w:rFonts w:eastAsia="Times New Roman"/>
          <w:bCs/>
          <w:lang w:eastAsia="fr-FR"/>
        </w:rPr>
      </w:r>
    </w:p>
    <w:p>
      <w:pPr>
        <w:pStyle w:val="Normal"/>
        <w:tabs>
          <w:tab w:val="clear" w:pos="708"/>
          <w:tab w:val="left" w:pos="9356" w:leader="dot"/>
        </w:tabs>
        <w:spacing w:before="0" w:after="0"/>
        <w:jc w:val="both"/>
        <w:rPr>
          <w:rFonts w:eastAsia="Times New Roman"/>
          <w:bCs/>
          <w:u w:val="single"/>
          <w:lang w:val="fr-FR" w:eastAsia="fr-FR"/>
        </w:rPr>
      </w:pPr>
      <w:r>
        <w:rPr>
          <w:rFonts w:eastAsia="Times New Roman"/>
          <w:bCs/>
          <w:u w:val="single"/>
          <w:lang w:val="fr-FR" w:eastAsia="fr-FR"/>
        </w:rPr>
        <w:t>Versement de la rémunération du mandataire du groupement titulaire du marché :</w:t>
      </w:r>
      <w:r>
        <w:rPr>
          <w:rFonts w:eastAsia="Times New Roman"/>
          <w:bCs/>
          <w:u w:val="single"/>
          <w:lang w:val="fr-FR" w:eastAsia="fr-FR"/>
          <w:rPrChange w:id="0" w:author="Author1">
            <w:rPr>
              <w:bCs/>
            </w:rPr>
          </w:rPrChange>
        </w:rPr>
        <w:t xml:space="preserv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val="fr-FR" w:eastAsia="fr-FR"/>
        </w:rPr>
      </w:pPr>
      <w:r>
        <w:rPr>
          <w:rFonts w:eastAsia="Times New Roman"/>
          <w:lang w:val="fr-FR" w:eastAsia="fr-FR"/>
        </w:rPr>
        <w:t>La décomposition ci-dessus identifie la rémunération du mandataire du groupement pour sa mission de coordination de l'ensemble des cotraitants.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Cette rémunération lui sera versée proportionnellement aux sommes réglées aux autres cotraitants.</w:t>
      </w:r>
    </w:p>
    <w:p>
      <w:pPr>
        <w:pStyle w:val="Normal"/>
        <w:tabs>
          <w:tab w:val="clear" w:pos="708"/>
          <w:tab w:val="left" w:pos="9356" w:leader="dot"/>
        </w:tabs>
        <w:spacing w:before="0" w:after="0"/>
        <w:jc w:val="both"/>
        <w:rPr>
          <w:rFonts w:eastAsia="Times New Roman"/>
          <w:lang w:val="fr-FR" w:eastAsia="fr-FR"/>
          <w:ins w:id="517" w:author="Author1"/>
        </w:rPr>
      </w:pPr>
      <w:r>
        <w:rPr>
          <w:rFonts w:eastAsia="Times New Roman"/>
          <w:lang w:val="fr-FR" w:eastAsia="fr-FR"/>
          <w:rPrChange w:id="0" w:author="Author1"/>
        </w:rPr>
        <w:t>S'agissant de la rémunération des mandataires des sous-groupements constitués éventuellement, pour leur mission de coordination, elle est, conformément aux dispositions du CCAP, incluse dans le prix des prestations réalisées par eux. Elle leur sera versée au fur et à mesure du versement de leurs règlements.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02-TITRE2"/>
        <w:numPr>
          <w:ilvl w:val="1"/>
          <w:numId w:val="17"/>
        </w:numPr>
        <w:spacing w:before="0" w:after="0"/>
        <w:jc w:val="both"/>
        <w:pPrChange w:id="0" w:author="Author1">
          <w:pPr>
            <w:pStyle w:val="02-TITRE2"/>
            <w:jc w:val="both"/>
          </w:pPr>
        </w:pPrChange>
        <w:rPr>
          <w:lang w:eastAsia="fr-FR"/>
        </w:rPr>
      </w:pPr>
      <w:bookmarkStart w:id="53" w:name="_Toc70411728"/>
      <w:bookmarkStart w:id="54" w:name="_Toc130905646"/>
      <w:bookmarkStart w:id="55" w:name="_Toc219914267"/>
      <w:r>
        <w:rPr>
          <w:lang w:eastAsia="fr-FR"/>
        </w:rPr>
        <w:t>Modalités de variation des prix</w:t>
      </w:r>
      <w:bookmarkEnd w:id="53"/>
      <w:bookmarkEnd w:id="54"/>
      <w:bookmarkEnd w:id="55"/>
      <w:r>
        <w:rPr>
          <w:lang w:eastAsia="fr-FR"/>
        </w:rPr>
        <w:t xml:space="preserve"> </w:t>
      </w:r>
    </w:p>
    <w:p>
      <w:pPr>
        <w:pStyle w:val="Normal"/>
        <w:tabs>
          <w:tab w:val="clear" w:pos="708"/>
          <w:tab w:val="left" w:pos="9356" w:leader="dot"/>
        </w:tabs>
        <w:spacing w:before="0" w:after="0"/>
        <w:jc w:val="both"/>
        <w:rPr>
          <w:rFonts w:eastAsia="Times New Roman"/>
          <w:lang w:val="fr-FR" w:eastAsia="fr-FR"/>
          <w:ins w:id="519" w:author="Author1"/>
        </w:rPr>
      </w:pPr>
      <w:r>
        <w:rPr>
          <w:rFonts w:eastAsia="Times New Roman"/>
          <w:lang w:val="fr-FR" w:eastAsia="fr-FR"/>
          <w:rPrChange w:id="0" w:author="Author1"/>
        </w:rPr>
        <w:t>Les prix sont révisables dans les conditions fixées à l’article 3.2 du CCAP.</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del w:id="521" w:author="Author1"/>
        </w:rPr>
      </w:pPr>
      <w:del w:id="520" w:author="Author1">
        <w:r>
          <w:rPr>
            <w:rFonts w:eastAsia="Times New Roman"/>
            <w:lang w:val="fr-FR" w:eastAsia="fr-FR"/>
          </w:rPr>
        </w:r>
      </w:del>
    </w:p>
    <w:p>
      <w:pPr>
        <w:pStyle w:val="Normal"/>
        <w:numPr>
          <w:ilvl w:val="1"/>
          <w:numId w:val="17"/>
        </w:numPr>
        <w:spacing w:before="0" w:after="0"/>
        <w:jc w:val="both"/>
        <w:pPrChange w:id="0" w:author="Author1">
          <w:pPr>
            <w:pStyle w:val="02-TITRE2"/>
            <w:jc w:val="both"/>
          </w:pPr>
        </w:pPrChange>
        <w:rPr>
          <w:lang w:eastAsia="fr-FR"/>
        </w:rPr>
      </w:pPr>
      <w:bookmarkStart w:id="56" w:name="_Toc52938545"/>
      <w:bookmarkStart w:id="57" w:name="_Toc53285132"/>
      <w:bookmarkStart w:id="58" w:name="_Toc76197020"/>
      <w:bookmarkStart w:id="59" w:name="_Toc70411729"/>
      <w:bookmarkStart w:id="60" w:name="_Toc130905647"/>
      <w:bookmarkStart w:id="61" w:name="_Toc219914268"/>
      <w:r>
        <w:rPr>
          <w:lang w:eastAsia="fr-FR"/>
        </w:rPr>
        <w:t>Sous-traitance</w:t>
      </w:r>
      <w:bookmarkEnd w:id="56"/>
      <w:bookmarkEnd w:id="57"/>
      <w:bookmarkEnd w:id="58"/>
      <w:bookmarkEnd w:id="59"/>
      <w:bookmarkEnd w:id="60"/>
      <w:bookmarkEnd w:id="61"/>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eastAsia="fr-FR"/>
        </w:rPr>
      </w:pPr>
      <w:r>
        <w:rPr>
          <w:rFonts w:eastAsia="Times New Roman"/>
          <w:lang w:eastAsia="fr-FR"/>
        </w:rPr>
        <w:t xml:space="preserve">Le titulaire : </w:t>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fldChar w:fldCharType="begin">
          <w:ffData>
            <w:name w:val="CaseACocher12"/>
            <w:enabled/>
            <w:calcOnExit w:val="0"/>
            <w:checkBox>
              <w:sizeAuto/>
            </w:checkBox>
          </w:ffData>
        </w:fldChar>
      </w:r>
      <w:r>
        <w:rPr>
          <w:rFonts w:eastAsia="Times New Roman"/>
          <w:lang w:eastAsia="fr-FR"/>
        </w:rPr>
        <w:instrText xml:space="preserve"> FORMCHECKBOX </w:instrText>
      </w:r>
      <w:r>
        <w:rPr>
          <w:rFonts w:eastAsia="Times New Roman"/>
          <w:lang w:eastAsia="fr-FR"/>
        </w:rPr>
        <w:fldChar w:fldCharType="separate"/>
      </w:r>
      <w:bookmarkStart w:id="62" w:name="CaseACocher12"/>
      <w:bookmarkStart w:id="63" w:name="CaseACocher12"/>
      <w:bookmarkEnd w:id="63"/>
      <w:r>
        <w:rPr>
          <w:rFonts w:eastAsia="Times New Roman"/>
          <w:lang w:eastAsia="fr-FR"/>
        </w:rPr>
      </w:r>
      <w:r>
        <w:rPr>
          <w:rFonts w:eastAsia="Times New Roman"/>
          <w:lang w:eastAsia="fr-FR"/>
        </w:rPr>
        <w:fldChar w:fldCharType="end"/>
      </w:r>
      <w:r>
        <w:rPr>
          <w:rFonts w:eastAsia="Times New Roman"/>
          <w:lang w:val="fr-FR" w:eastAsia="fr-FR"/>
          <w:rPrChange w:id="0" w:author="Author1"/>
        </w:rPr>
        <w:t xml:space="preserve"> n’envisage pas de sous-traiter l’exécution de certaines prestations.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fldChar w:fldCharType="begin">
          <w:ffData>
            <w:name w:val="CaseACocher11"/>
            <w:enabled/>
            <w:calcOnExit w:val="0"/>
            <w:checkBox>
              <w:sizeAuto/>
            </w:checkBox>
          </w:ffData>
        </w:fldChar>
      </w:r>
      <w:r>
        <w:rPr>
          <w:rFonts w:eastAsia="Times New Roman"/>
          <w:lang w:eastAsia="fr-FR"/>
        </w:rPr>
        <w:instrText xml:space="preserve"> FORMCHECKBOX </w:instrText>
      </w:r>
      <w:r>
        <w:rPr>
          <w:rFonts w:eastAsia="Times New Roman"/>
          <w:lang w:eastAsia="fr-FR"/>
        </w:rPr>
        <w:fldChar w:fldCharType="separate"/>
      </w:r>
      <w:bookmarkStart w:id="64" w:name="CaseACocher11"/>
      <w:bookmarkStart w:id="65" w:name="CaseACocher11"/>
      <w:bookmarkEnd w:id="65"/>
      <w:r>
        <w:rPr>
          <w:rFonts w:eastAsia="Times New Roman"/>
          <w:lang w:eastAsia="fr-FR"/>
        </w:rPr>
      </w:r>
      <w:r>
        <w:rPr>
          <w:rFonts w:eastAsia="Times New Roman"/>
          <w:lang w:eastAsia="fr-FR"/>
        </w:rPr>
        <w:fldChar w:fldCharType="end"/>
      </w:r>
      <w:r>
        <w:rPr>
          <w:rFonts w:eastAsia="Times New Roman"/>
          <w:lang w:val="fr-FR" w:eastAsia="fr-FR"/>
          <w:rPrChange w:id="0" w:author="Author1"/>
        </w:rPr>
        <w:t xml:space="preserve"> envisage de sous-traiter l'exécution de certaines prestations.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Dans le cas de sous-traitance, le tableau ci-après indique la nature et le montant des prestations que le </w:t>
      </w:r>
      <w:r>
        <w:rPr>
          <w:rFonts w:eastAsia="Times New Roman"/>
          <w:shd w:fill="FFFFFF" w:val="clear"/>
          <w:lang w:val="fr-FR" w:eastAsia="fr-FR"/>
          <w:rPrChange w:id="0" w:author="Author1">
            <w:rPr>
              <w:shd w:fill="FFFFFF" w:val="clear"/>
            </w:rPr>
          </w:rPrChange>
        </w:rPr>
        <w:t>titulaire, mandataire ou cotraitant</w:t>
      </w:r>
      <w:r>
        <w:rPr>
          <w:rFonts w:eastAsia="Times New Roman"/>
          <w:lang w:val="fr-FR" w:eastAsia="fr-FR"/>
          <w:rPrChange w:id="0" w:author="Author1"/>
        </w:rPr>
        <w:t xml:space="preserve"> envisage de faire exécuter par des sous-traitants payés directement, les noms de ces sous-traitants; le montant des prestations sous-traitées indiqué dans le tableau constitue le montant maximal de la créance que le sous-traitant concerné pourra céder ou présenter en nantissement.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Le titulaire ou les cotraitants intervenant pour la réalisation de la phase études, tiendront compte des sommes reçues le cas échéant au titre de l’indemnité, pour déterminer le montant des sommes qu’il est (qu’ils sont) autorisé(s) à sous-traiter.</w:t>
      </w:r>
    </w:p>
    <w:p>
      <w:pPr>
        <w:pStyle w:val="Normal"/>
        <w:tabs>
          <w:tab w:val="clear" w:pos="708"/>
          <w:tab w:val="left" w:pos="9356" w:leader="dot"/>
        </w:tabs>
        <w:spacing w:before="0" w:after="0"/>
        <w:jc w:val="both"/>
        <w:rPr>
          <w:rFonts w:eastAsia="Times New Roman"/>
          <w:lang w:val="fr-FR" w:eastAsia="fr-FR"/>
          <w:ins w:id="529" w:author="Author1"/>
        </w:rPr>
      </w:pPr>
      <w:r>
        <w:rPr>
          <w:rFonts w:eastAsia="Times New Roman"/>
          <w:lang w:val="fr-FR" w:eastAsia="fr-FR"/>
          <w:rPrChange w:id="0" w:author="Author1"/>
        </w:rPr>
        <w:t>Seules les sommes qui resteront dues au titulaire ou aux cotraitants après retrait de l'indemnité versée le cas échéant et des sommes dues aux sous-traitants pourront faire l'objet d'une cession de créances par le titulaire ou les cotraitants.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r>
    </w:p>
    <w:tbl>
      <w:tblPr>
        <w:tblW w:w="9639" w:type="dxa"/>
        <w:jc w:val="left"/>
        <w:tblInd w:w="79" w:type="dxa"/>
        <w:tblLayout w:type="fixed"/>
        <w:tblCellMar>
          <w:top w:w="0" w:type="dxa"/>
          <w:left w:w="79" w:type="dxa"/>
          <w:bottom w:w="0" w:type="dxa"/>
          <w:right w:w="79" w:type="dxa"/>
        </w:tblCellMar>
        <w:tblLook w:firstRow="0" w:noVBand="0" w:lastRow="0" w:firstColumn="0" w:lastColumn="0" w:noHBand="0" w:val="0000"/>
      </w:tblPr>
      <w:tblGrid>
        <w:gridCol w:w="2611"/>
        <w:gridCol w:w="2281"/>
        <w:gridCol w:w="2439"/>
        <w:gridCol w:w="2307"/>
      </w:tblGrid>
      <w:tr>
        <w:trPr>
          <w:trHeight w:val="582" w:hRule="atLeast"/>
          <w:cantSplit w:val="true"/>
        </w:trPr>
        <w:tc>
          <w:tcPr>
            <w:tcW w:w="261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firstLine="9" w:left="-88" w:right="-29"/>
              <w:jc w:val="center"/>
              <w:pPrChange w:id="0" w:author="Author1">
                <w:pPr>
                  <w:jc w:val="center"/>
                  <w:ind w:firstLine="9" w:left="-88" w:right="-29"/>
                  <w:spacing w:lineRule="auto" w:line="192"/>
                </w:pPr>
              </w:pPrChange>
              <w:rPr>
                <w:rFonts w:eastAsia="Calibri" w:cs="Arial"/>
                <w:bCs/>
              </w:rPr>
            </w:pPr>
            <w:r>
              <w:rPr>
                <w:rFonts w:eastAsia="Calibri" w:cs="Arial"/>
                <w:bCs/>
              </w:rPr>
              <w:t>Société/Entreprise</w:t>
            </w:r>
          </w:p>
          <w:p>
            <w:pPr>
              <w:pStyle w:val="Normal"/>
              <w:spacing w:lineRule="auto" w:line="192" w:before="0" w:after="0"/>
              <w:ind w:firstLine="9" w:left="-88" w:right="-29"/>
              <w:jc w:val="center"/>
              <w:pPrChange w:id="0" w:author="Author1">
                <w:pPr>
                  <w:jc w:val="center"/>
                  <w:ind w:firstLine="9" w:left="-88" w:right="-29"/>
                  <w:spacing w:lineRule="auto" w:line="192"/>
                </w:pPr>
              </w:pPrChange>
              <w:rPr>
                <w:rFonts w:eastAsia="Calibri" w:cs="Arial"/>
                <w:bCs/>
              </w:rPr>
            </w:pPr>
            <w:r>
              <w:rPr>
                <w:rFonts w:eastAsia="Calibri" w:cs="Arial"/>
                <w:bCs/>
              </w:rPr>
              <w:t>donneur d’ordre</w:t>
            </w:r>
          </w:p>
        </w:tc>
        <w:tc>
          <w:tcPr>
            <w:tcW w:w="2281"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firstLine="9" w:left="-88" w:right="-29"/>
              <w:jc w:val="center"/>
              <w:pPrChange w:id="0" w:author="Author1">
                <w:pPr>
                  <w:jc w:val="center"/>
                  <w:ind w:firstLine="9" w:left="-88" w:right="-29"/>
                  <w:spacing w:lineRule="auto" w:line="192"/>
                </w:pPr>
              </w:pPrChange>
              <w:rPr>
                <w:rFonts w:eastAsia="Calibri" w:cs="Arial"/>
                <w:bCs/>
              </w:rPr>
            </w:pPr>
            <w:r>
              <w:rPr>
                <w:rFonts w:eastAsia="Calibri" w:cs="Arial"/>
                <w:bCs/>
              </w:rPr>
              <w:t>Nature de la</w:t>
            </w:r>
          </w:p>
          <w:p>
            <w:pPr>
              <w:pStyle w:val="Normal"/>
              <w:spacing w:lineRule="auto" w:line="192" w:before="0" w:after="0"/>
              <w:ind w:firstLine="9" w:left="-88" w:right="-29"/>
              <w:jc w:val="center"/>
              <w:pPrChange w:id="0" w:author="Author1">
                <w:pPr>
                  <w:jc w:val="center"/>
                  <w:ind w:firstLine="9" w:left="-88" w:right="-29"/>
                  <w:spacing w:lineRule="auto" w:line="192"/>
                </w:pPr>
              </w:pPrChange>
              <w:rPr>
                <w:rFonts w:eastAsia="Calibri" w:cs="Arial"/>
                <w:bCs/>
              </w:rPr>
            </w:pPr>
            <w:r>
              <w:rPr>
                <w:rFonts w:eastAsia="Calibri" w:cs="Arial"/>
                <w:bCs/>
              </w:rPr>
              <w:t>Prestation</w:t>
            </w:r>
          </w:p>
        </w:tc>
        <w:tc>
          <w:tcPr>
            <w:tcW w:w="243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firstLine="9" w:left="-88" w:right="-29"/>
              <w:jc w:val="center"/>
              <w:pPrChange w:id="0" w:author="Author1">
                <w:pPr>
                  <w:jc w:val="center"/>
                  <w:ind w:firstLine="9" w:left="-88" w:right="-29"/>
                  <w:spacing w:lineRule="auto" w:line="192"/>
                </w:pPr>
              </w:pPrChange>
              <w:rPr>
                <w:rFonts w:eastAsia="Calibri" w:cs="Arial"/>
                <w:bCs/>
                <w:lang w:val="fr-FR"/>
              </w:rPr>
            </w:pPr>
            <w:r>
              <w:rPr>
                <w:rFonts w:eastAsia="Calibri" w:cs="Arial"/>
                <w:bCs/>
                <w:lang w:val="fr-FR"/>
                <w:rPrChange w:id="0" w:author="Author1">
                  <w:rPr>
                    <w:bCs/>
                  </w:rPr>
                </w:rPrChange>
              </w:rPr>
              <w:t>Sous-traitant devant exécuter la prestation</w:t>
            </w:r>
          </w:p>
        </w:tc>
        <w:tc>
          <w:tcPr>
            <w:tcW w:w="2307"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firstLine="9" w:left="-88" w:right="-29"/>
              <w:jc w:val="center"/>
              <w:pPrChange w:id="0" w:author="Author1">
                <w:pPr>
                  <w:jc w:val="center"/>
                  <w:ind w:firstLine="9" w:left="-88" w:right="-29"/>
                  <w:spacing w:lineRule="auto" w:line="192"/>
                </w:pPr>
              </w:pPrChange>
              <w:rPr>
                <w:rFonts w:eastAsia="Calibri" w:cs="Arial"/>
                <w:bCs/>
                <w:lang w:val="fr-FR"/>
              </w:rPr>
            </w:pPr>
            <w:r>
              <w:rPr>
                <w:rFonts w:eastAsia="Calibri" w:cs="Arial"/>
                <w:bCs/>
                <w:lang w:val="fr-FR"/>
                <w:rPrChange w:id="0" w:author="Author1">
                  <w:rPr>
                    <w:bCs/>
                  </w:rPr>
                </w:rPrChange>
              </w:rPr>
              <w:t>Montant de la</w:t>
            </w:r>
          </w:p>
          <w:p>
            <w:pPr>
              <w:pStyle w:val="Normal"/>
              <w:spacing w:lineRule="auto" w:line="192" w:before="0" w:after="0"/>
              <w:ind w:firstLine="9" w:left="-88" w:right="-29"/>
              <w:jc w:val="center"/>
              <w:pPrChange w:id="0" w:author="Author1">
                <w:pPr>
                  <w:jc w:val="center"/>
                  <w:ind w:firstLine="9" w:left="-88" w:right="-29"/>
                  <w:spacing w:lineRule="auto" w:line="192"/>
                </w:pPr>
              </w:pPrChange>
              <w:rPr>
                <w:rFonts w:eastAsia="Calibri" w:cs="Arial"/>
                <w:bCs/>
                <w:lang w:val="fr-FR"/>
              </w:rPr>
            </w:pPr>
            <w:r>
              <w:rPr>
                <w:rFonts w:eastAsia="Calibri" w:cs="Arial"/>
                <w:bCs/>
                <w:lang w:val="fr-FR"/>
              </w:rPr>
              <w:t>prestation</w:t>
            </w:r>
            <w:r>
              <w:rPr>
                <w:rFonts w:eastAsia="Calibri" w:cs="Arial"/>
                <w:bCs/>
                <w:lang w:val="fr-FR"/>
                <w:rPrChange w:id="0" w:author="Author1">
                  <w:rPr>
                    <w:bCs/>
                  </w:rPr>
                </w:rPrChange>
              </w:rPr>
              <w:t xml:space="preserve"> HT</w:t>
            </w:r>
          </w:p>
        </w:tc>
      </w:tr>
      <w:tr>
        <w:trPr>
          <w:trHeight w:val="866" w:hRule="atLeast"/>
          <w:cantSplit w:val="true"/>
        </w:trPr>
        <w:tc>
          <w:tcPr>
            <w:tcW w:w="261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101" w:right="-29"/>
              <w:jc w:val="both"/>
              <w:pPrChange w:id="0" w:author="Author1">
                <w:pPr>
                  <w:jc w:val="both"/>
                  <w:ind w:firstLine="9" w:left="101" w:right="-29"/>
                  <w:spacing w:lineRule="auto" w:line="192"/>
                </w:pPr>
              </w:pPrChange>
              <w:rPr>
                <w:rFonts w:eastAsia="Calibri" w:cs="Arial"/>
              </w:rPr>
            </w:pPr>
            <w:r>
              <w:rPr>
                <w:rFonts w:eastAsia="Calibri" w:cs="Arial"/>
              </w:rPr>
              <w:t>Société : …………………</w:t>
            </w:r>
          </w:p>
          <w:p>
            <w:pPr>
              <w:pStyle w:val="Normal"/>
              <w:spacing w:lineRule="auto" w:line="192" w:before="0" w:after="0"/>
              <w:ind w:firstLine="9" w:left="101" w:right="-29"/>
              <w:jc w:val="both"/>
              <w:pPrChange w:id="0" w:author="Author1">
                <w:pPr>
                  <w:jc w:val="both"/>
                  <w:ind w:firstLine="9" w:left="101" w:right="-29"/>
                  <w:spacing w:lineRule="auto" w:line="192"/>
                </w:pPr>
              </w:pPrChange>
              <w:rPr>
                <w:rFonts w:eastAsia="Calibri" w:cs="Arial"/>
              </w:rPr>
            </w:pPr>
            <w:r>
              <w:rPr>
                <w:rFonts w:eastAsia="Calibri" w:cs="Arial"/>
              </w:rPr>
              <w:t>Société : …………………</w:t>
            </w:r>
          </w:p>
        </w:tc>
        <w:tc>
          <w:tcPr>
            <w:tcW w:w="228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rPr>
            </w:pPr>
            <w:r>
              <w:rPr>
                <w:rFonts w:eastAsia="Calibri" w:cs="Arial"/>
              </w:rPr>
              <w:t>Phase études :</w:t>
            </w:r>
          </w:p>
          <w:p>
            <w:pPr>
              <w:pStyle w:val="Normal"/>
              <w:tabs>
                <w:tab w:val="clear" w:pos="708"/>
                <w:tab w:val="left" w:pos="1413" w:leader="none"/>
              </w:tabs>
              <w:spacing w:lineRule="auto" w:line="192" w:before="0" w:after="0"/>
              <w:ind w:firstLine="9" w:left="-88" w:right="-29"/>
              <w:jc w:val="both"/>
              <w:pPrChange w:id="0" w:author="Author1">
                <w:pPr>
                  <w:jc w:val="both"/>
                  <w:tabs>
                    <w:tab w:val="left" w:pos="1413" w:leader="none"/>
                  </w:tabs>
                  <w:ind w:firstLine="9" w:left="-88" w:right="-29"/>
                  <w:spacing w:lineRule="auto" w:line="192"/>
                </w:pPr>
              </w:pPrChange>
              <w:rPr>
                <w:rFonts w:eastAsia="Calibri" w:cs="Arial"/>
              </w:rPr>
            </w:pPr>
            <w:r>
              <w:rPr>
                <w:rFonts w:eastAsia="Calibri" w:cs="Arial"/>
              </w:rPr>
              <w:t>…………………</w:t>
            </w:r>
          </w:p>
          <w:p>
            <w:pPr>
              <w:pStyle w:val="Normal"/>
              <w:tabs>
                <w:tab w:val="clear" w:pos="708"/>
                <w:tab w:val="left" w:pos="1428" w:leader="none"/>
              </w:tabs>
              <w:spacing w:lineRule="auto" w:line="192" w:before="0" w:after="0"/>
              <w:ind w:firstLine="9" w:left="-88" w:right="-29"/>
              <w:jc w:val="both"/>
              <w:pPrChange w:id="0" w:author="Author1">
                <w:pPr>
                  <w:jc w:val="both"/>
                  <w:tabs>
                    <w:tab w:val="left" w:pos="1428" w:leader="none"/>
                  </w:tabs>
                  <w:ind w:firstLine="9" w:left="-88" w:right="-29"/>
                  <w:spacing w:lineRule="auto" w:line="192"/>
                </w:pPr>
              </w:pPrChange>
              <w:rPr>
                <w:rFonts w:eastAsia="Calibri" w:cs="Arial"/>
              </w:rPr>
            </w:pPr>
            <w:r>
              <w:rPr>
                <w:rFonts w:eastAsia="Calibri" w:cs="Arial"/>
              </w:rPr>
              <w:t>…………………</w:t>
            </w:r>
          </w:p>
        </w:tc>
        <w:tc>
          <w:tcPr>
            <w:tcW w:w="243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rPr>
            </w:pPr>
            <w:r>
              <w:rPr>
                <w:rFonts w:eastAsia="Calibri" w:cs="Arial"/>
              </w:rPr>
              <w:t>…………………</w:t>
            </w:r>
          </w:p>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b/>
              </w:rPr>
            </w:pPr>
            <w:r>
              <w:rPr>
                <w:rFonts w:eastAsia="Calibri" w:cs="Arial"/>
              </w:rPr>
              <w:t>…………………</w:t>
            </w:r>
          </w:p>
        </w:tc>
        <w:tc>
          <w:tcPr>
            <w:tcW w:w="2307"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rPr>
            </w:pPr>
            <w:r>
              <w:rPr>
                <w:rFonts w:eastAsia="Calibri" w:cs="Arial"/>
              </w:rPr>
              <w:t>…………………</w:t>
            </w:r>
          </w:p>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rPr>
            </w:pPr>
            <w:r>
              <w:rPr>
                <w:rFonts w:eastAsia="Calibri" w:cs="Arial"/>
              </w:rPr>
              <w:t>…………………</w:t>
            </w:r>
          </w:p>
        </w:tc>
      </w:tr>
      <w:tr>
        <w:trPr>
          <w:trHeight w:val="284" w:hRule="atLeast"/>
          <w:cantSplit w:val="true"/>
        </w:trPr>
        <w:tc>
          <w:tcPr>
            <w:tcW w:w="261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rPr>
                <w:rFonts w:eastAsia="Calibri" w:cs="Arial"/>
              </w:rPr>
            </w:pPr>
            <w:r>
              <w:rPr>
                <w:rFonts w:eastAsia="Calibri" w:cs="Arial"/>
              </w:rPr>
            </w:r>
          </w:p>
        </w:tc>
        <w:tc>
          <w:tcPr>
            <w:tcW w:w="228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rPr>
                <w:rFonts w:eastAsia="Calibri" w:cs="Arial"/>
              </w:rPr>
            </w:pPr>
            <w:r>
              <w:rPr>
                <w:rFonts w:eastAsia="Calibri" w:cs="Arial"/>
              </w:rPr>
            </w:r>
          </w:p>
        </w:tc>
        <w:tc>
          <w:tcPr>
            <w:tcW w:w="243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bCs/>
              </w:rPr>
            </w:pPr>
            <w:r>
              <w:rPr>
                <w:rFonts w:eastAsia="Calibri" w:cs="Arial"/>
                <w:bCs/>
              </w:rPr>
              <w:t>TOTAL =</w:t>
            </w:r>
          </w:p>
        </w:tc>
        <w:tc>
          <w:tcPr>
            <w:tcW w:w="2307"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rPr>
                <w:rFonts w:eastAsia="Calibri" w:cs="Arial"/>
              </w:rPr>
            </w:pPr>
            <w:r>
              <w:rPr>
                <w:rFonts w:eastAsia="Calibri" w:cs="Arial"/>
              </w:rPr>
            </w:r>
          </w:p>
        </w:tc>
      </w:tr>
      <w:tr>
        <w:trPr>
          <w:trHeight w:val="866" w:hRule="atLeast"/>
          <w:cantSplit w:val="true"/>
        </w:trPr>
        <w:tc>
          <w:tcPr>
            <w:tcW w:w="261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101" w:right="-29"/>
              <w:jc w:val="both"/>
              <w:pPrChange w:id="0" w:author="Author1">
                <w:pPr>
                  <w:jc w:val="both"/>
                  <w:ind w:firstLine="9" w:left="101" w:right="-29"/>
                  <w:spacing w:lineRule="auto" w:line="192"/>
                </w:pPr>
              </w:pPrChange>
              <w:rPr>
                <w:rFonts w:eastAsia="Calibri" w:cs="Arial"/>
              </w:rPr>
            </w:pPr>
            <w:r>
              <w:rPr>
                <w:rFonts w:eastAsia="Calibri" w:cs="Arial"/>
              </w:rPr>
              <w:t>Société : …………………</w:t>
            </w:r>
          </w:p>
          <w:p>
            <w:pPr>
              <w:pStyle w:val="Normal"/>
              <w:spacing w:lineRule="auto" w:line="192" w:before="0" w:after="0"/>
              <w:ind w:firstLine="9" w:left="101" w:right="-29"/>
              <w:jc w:val="both"/>
              <w:pPrChange w:id="0" w:author="Author1">
                <w:pPr>
                  <w:jc w:val="both"/>
                  <w:ind w:firstLine="9" w:left="101" w:right="-29"/>
                  <w:spacing w:lineRule="auto" w:line="192"/>
                </w:pPr>
              </w:pPrChange>
              <w:rPr>
                <w:rFonts w:eastAsia="Calibri" w:cs="Arial"/>
              </w:rPr>
            </w:pPr>
            <w:r>
              <w:rPr>
                <w:rFonts w:eastAsia="Calibri" w:cs="Arial"/>
              </w:rPr>
              <w:t>Société : …………………</w:t>
            </w:r>
          </w:p>
        </w:tc>
        <w:tc>
          <w:tcPr>
            <w:tcW w:w="228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79"/>
              <w:jc w:val="both"/>
              <w:pPrChange w:id="0" w:author="Author1">
                <w:pPr>
                  <w:jc w:val="both"/>
                  <w:ind w:firstLine="9" w:left="-88" w:right="-79"/>
                  <w:spacing w:lineRule="auto" w:line="192"/>
                </w:pPr>
              </w:pPrChange>
              <w:rPr>
                <w:rFonts w:eastAsia="Calibri" w:cs="Arial"/>
              </w:rPr>
            </w:pPr>
            <w:r>
              <w:rPr>
                <w:rFonts w:eastAsia="Calibri" w:cs="Arial"/>
              </w:rPr>
              <w:t>Phase Travaux :</w:t>
            </w:r>
          </w:p>
          <w:p>
            <w:pPr>
              <w:pStyle w:val="Normal"/>
              <w:spacing w:lineRule="auto" w:line="192" w:before="0" w:after="0"/>
              <w:ind w:firstLine="9" w:left="-88" w:right="-79"/>
              <w:jc w:val="both"/>
              <w:pPrChange w:id="0" w:author="Author1">
                <w:pPr>
                  <w:jc w:val="both"/>
                  <w:ind w:firstLine="9" w:left="-88" w:right="-79"/>
                  <w:spacing w:lineRule="auto" w:line="192"/>
                </w:pPr>
              </w:pPrChange>
              <w:rPr>
                <w:rFonts w:eastAsia="Calibri" w:cs="Arial"/>
              </w:rPr>
            </w:pPr>
            <w:r>
              <w:rPr>
                <w:rFonts w:eastAsia="Calibri" w:cs="Arial"/>
              </w:rPr>
              <w:t>…………………</w:t>
            </w:r>
          </w:p>
          <w:p>
            <w:pPr>
              <w:pStyle w:val="Normal"/>
              <w:spacing w:lineRule="auto" w:line="192" w:before="0" w:after="0"/>
              <w:ind w:firstLine="9" w:left="-88" w:right="-79"/>
              <w:jc w:val="both"/>
              <w:pPrChange w:id="0" w:author="Author1">
                <w:pPr>
                  <w:jc w:val="both"/>
                  <w:ind w:firstLine="9" w:left="-88" w:right="-79"/>
                  <w:spacing w:lineRule="auto" w:line="192"/>
                </w:pPr>
              </w:pPrChange>
              <w:rPr>
                <w:rFonts w:eastAsia="Calibri" w:cs="Arial"/>
              </w:rPr>
            </w:pPr>
            <w:r>
              <w:rPr>
                <w:rFonts w:eastAsia="Calibri" w:cs="Arial"/>
              </w:rPr>
              <w:t>…………………</w:t>
            </w:r>
          </w:p>
        </w:tc>
        <w:tc>
          <w:tcPr>
            <w:tcW w:w="243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rPr>
            </w:pPr>
            <w:r>
              <w:rPr>
                <w:rFonts w:eastAsia="Calibri" w:cs="Arial"/>
              </w:rPr>
              <w:t>…………………</w:t>
            </w:r>
          </w:p>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b/>
              </w:rPr>
            </w:pPr>
            <w:r>
              <w:rPr>
                <w:rFonts w:eastAsia="Calibri" w:cs="Arial"/>
              </w:rPr>
              <w:t>…………………</w:t>
            </w:r>
          </w:p>
        </w:tc>
        <w:tc>
          <w:tcPr>
            <w:tcW w:w="2307"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rPr>
            </w:pPr>
            <w:r>
              <w:rPr>
                <w:rFonts w:eastAsia="Calibri" w:cs="Arial"/>
              </w:rPr>
              <w:t>…………………</w:t>
            </w:r>
          </w:p>
          <w:p>
            <w:pPr>
              <w:pStyle w:val="Normal"/>
              <w:spacing w:lineRule="auto" w:line="192" w:before="0" w:after="0"/>
              <w:ind w:firstLine="9" w:left="-88" w:right="-29"/>
              <w:jc w:val="both"/>
              <w:pPrChange w:id="0" w:author="Author1">
                <w:pPr>
                  <w:jc w:val="both"/>
                  <w:ind w:firstLine="9" w:left="-88" w:right="-29"/>
                  <w:spacing w:lineRule="auto" w:line="192"/>
                </w:pPr>
              </w:pPrChange>
              <w:rPr>
                <w:rFonts w:eastAsia="Calibri" w:cs="Arial"/>
              </w:rPr>
            </w:pPr>
            <w:r>
              <w:rPr>
                <w:rFonts w:eastAsia="Calibri" w:cs="Arial"/>
              </w:rPr>
              <w:t>…………………</w:t>
            </w:r>
          </w:p>
        </w:tc>
      </w:tr>
      <w:tr>
        <w:trPr>
          <w:trHeight w:val="284" w:hRule="atLeast"/>
          <w:cantSplit w:val="true"/>
        </w:trPr>
        <w:tc>
          <w:tcPr>
            <w:tcW w:w="261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rPr>
                <w:rFonts w:eastAsia="Calibri" w:cs="Arial"/>
              </w:rPr>
            </w:pPr>
            <w:r>
              <w:rPr>
                <w:rFonts w:eastAsia="Calibri" w:cs="Arial"/>
              </w:rPr>
            </w:r>
          </w:p>
        </w:tc>
        <w:tc>
          <w:tcPr>
            <w:tcW w:w="2281"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rPr>
                <w:rFonts w:eastAsia="Calibri" w:cs="Arial"/>
              </w:rPr>
            </w:pPr>
            <w:r>
              <w:rPr>
                <w:rFonts w:eastAsia="Calibri" w:cs="Arial"/>
              </w:rPr>
            </w:r>
          </w:p>
        </w:tc>
        <w:tc>
          <w:tcPr>
            <w:tcW w:w="2439" w:type="dxa"/>
            <w:tcBorders>
              <w:top w:val="single" w:sz="6" w:space="0" w:color="000000"/>
              <w:left w:val="single" w:sz="6" w:space="0" w:color="000000"/>
              <w:bottom w:val="single" w:sz="6" w:space="0" w:color="000000"/>
              <w:right w:val="single" w:sz="6" w:space="0" w:color="000000"/>
            </w:tcBorders>
            <w:vAlign w:val="center"/>
          </w:tcPr>
          <w:p>
            <w:pPr>
              <w:pStyle w:val="Normal"/>
              <w:spacing w:lineRule="auto" w:line="192" w:before="0" w:after="0"/>
              <w:jc w:val="both"/>
              <w:pPrChange w:id="0" w:author="Author1">
                <w:pPr>
                  <w:jc w:val="both"/>
                  <w:spacing w:lineRule="auto" w:line="192"/>
                </w:pPr>
              </w:pPrChange>
              <w:rPr>
                <w:rFonts w:eastAsia="Calibri" w:cs="Arial"/>
                <w:bCs/>
              </w:rPr>
            </w:pPr>
            <w:r>
              <w:rPr>
                <w:rFonts w:eastAsia="Calibri" w:cs="Arial"/>
                <w:bCs/>
              </w:rPr>
              <w:t>TOTAL =</w:t>
            </w:r>
          </w:p>
        </w:tc>
        <w:tc>
          <w:tcPr>
            <w:tcW w:w="2307" w:type="dxa"/>
            <w:tcBorders>
              <w:top w:val="single" w:sz="6" w:space="0" w:color="000000"/>
              <w:left w:val="single" w:sz="6" w:space="0" w:color="000000"/>
              <w:bottom w:val="single" w:sz="6" w:space="0" w:color="000000"/>
              <w:right w:val="single" w:sz="6" w:space="0" w:color="000000"/>
            </w:tcBorders>
          </w:tcPr>
          <w:p>
            <w:pPr>
              <w:pStyle w:val="Normal"/>
              <w:spacing w:lineRule="auto" w:line="192" w:before="0" w:after="0"/>
              <w:ind w:firstLine="9" w:left="-88" w:right="-29"/>
              <w:jc w:val="both"/>
              <w:rPr>
                <w:rFonts w:eastAsia="Calibri" w:cs="Arial"/>
              </w:rPr>
            </w:pPr>
            <w:r>
              <w:rPr>
                <w:rFonts w:eastAsia="Calibri" w:cs="Arial"/>
              </w:rPr>
            </w:r>
          </w:p>
        </w:tc>
      </w:tr>
    </w:tbl>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eastAsia="fr-FR"/>
        </w:rPr>
      </w:pPr>
      <w:r>
        <w:rPr>
          <w:rFonts w:eastAsia="Times New Roman"/>
          <w:lang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t xml:space="preserve">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lang w:val="fr-FR" w:eastAsia="fr-FR"/>
          <w:del w:id="533" w:author="Author1"/>
        </w:rPr>
      </w:pPr>
      <w:r>
        <w:rPr>
          <w:rFonts w:eastAsia="Times New Roman"/>
          <w:bCs/>
          <w:lang w:val="fr-FR" w:eastAsia="fr-FR"/>
        </w:rPr>
      </w:r>
    </w:p>
    <w:p>
      <w:pPr>
        <w:pStyle w:val="Normal"/>
        <w:tabs>
          <w:tab w:val="clear" w:pos="708"/>
          <w:tab w:val="left" w:pos="9356" w:leader="dot"/>
        </w:tabs>
        <w:spacing w:before="0" w:after="0"/>
        <w:jc w:val="both"/>
        <w:rPr>
          <w:rFonts w:eastAsia="Times New Roman"/>
          <w:bCs/>
          <w:lang w:val="fr-FR" w:eastAsia="fr-FR"/>
          <w:del w:id="535" w:author="Author1"/>
        </w:rPr>
      </w:pPr>
      <w:del w:id="534" w:author="Author1">
        <w:r>
          <w:rPr>
            <w:rFonts w:eastAsia="Times New Roman"/>
            <w:bCs/>
            <w:lang w:val="fr-FR" w:eastAsia="fr-FR"/>
          </w:rPr>
        </w:r>
      </w:del>
    </w:p>
    <w:p>
      <w:pPr>
        <w:pStyle w:val="Normal"/>
        <w:tabs>
          <w:tab w:val="clear" w:pos="708"/>
          <w:tab w:val="left" w:pos="9356" w:leader="dot"/>
        </w:tabs>
        <w:spacing w:before="0" w:after="0"/>
        <w:jc w:val="both"/>
        <w:rPr>
          <w:rFonts w:eastAsia="Times New Roman"/>
          <w:bCs/>
          <w:lang w:val="fr-FR" w:eastAsia="fr-FR"/>
        </w:rPr>
      </w:pPr>
      <w:r>
        <w:rPr>
          <w:rFonts w:eastAsia="Times New Roman"/>
          <w:bCs/>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u w:val="single"/>
          <w:lang w:val="fr-FR" w:eastAsia="fr-FR"/>
        </w:rPr>
      </w:pPr>
      <w:r>
        <w:rPr>
          <w:rFonts w:eastAsia="Times New Roman"/>
          <w:bCs/>
          <w:u w:val="single"/>
          <w:lang w:val="fr-FR" w:eastAsia="fr-FR"/>
          <w:rPrChange w:id="0" w:author="Author1">
            <w:rPr>
              <w:u w:val="single"/>
              <w:bCs/>
            </w:rPr>
          </w:rPrChange>
        </w:rPr>
        <w:t>Limite à la sous-traitance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Les prestations suivantes devront obligatoirement être réalisées par le titulaire du marché ou l’un des membres du groupement et ne pourront en aucun cas faire l’objet de sous-traitance :</w:t>
      </w:r>
      <w:r>
        <w:rPr>
          <w:rFonts w:eastAsia="Times New Roman"/>
          <w:lang w:val="fr-FR" w:eastAsia="fr-FR"/>
          <w:rPrChange w:id="0" w:author="Author1"/>
        </w:rPr>
        <w:t xml:space="preserve"> entreprise de batiment modulaire.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01-TITRE1"/>
        <w:numPr>
          <w:ilvl w:val="0"/>
          <w:numId w:val="17"/>
        </w:numPr>
        <w:spacing w:before="0" w:after="0"/>
        <w:jc w:val="both"/>
        <w:pPrChange w:id="0" w:author="Author1">
          <w:pPr>
            <w:pStyle w:val="01-TITRE1"/>
            <w:jc w:val="both"/>
          </w:pPr>
        </w:pPrChange>
        <w:rPr>
          <w:lang w:eastAsia="fr-FR"/>
        </w:rPr>
      </w:pPr>
      <w:bookmarkStart w:id="66" w:name="_Toc248474511"/>
      <w:bookmarkStart w:id="67" w:name="_Toc70411730"/>
      <w:bookmarkStart w:id="68" w:name="_Toc130905648"/>
      <w:bookmarkStart w:id="69" w:name="_Toc219914269"/>
      <w:r>
        <w:rPr>
          <w:lang w:eastAsia="fr-FR"/>
        </w:rPr>
        <w:t>AVANCE</w:t>
      </w:r>
      <w:bookmarkEnd w:id="66"/>
      <w:bookmarkEnd w:id="67"/>
      <w:bookmarkEnd w:id="68"/>
      <w:bookmarkEnd w:id="69"/>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 marché fait l’objet d’une avance dans les conditions fixées à l’article 5 du CCAP.</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u w:val="single"/>
          <w:lang w:val="fr-FR" w:eastAsia="fr-FR"/>
        </w:rPr>
      </w:pPr>
      <w:r>
        <w:rPr>
          <w:rFonts w:eastAsia="Times New Roman"/>
          <w:bCs/>
          <w:u w:val="single"/>
          <w:lang w:val="fr-FR" w:eastAsia="fr-FR"/>
        </w:rPr>
        <w:t>Phase Etudes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Le titulaire ou cotraitant mandataire du groupement titulaire du marché </w:t>
      </w:r>
      <w:r>
        <w:rPr>
          <w:rFonts w:eastAsia="Times New Roman"/>
          <w:lang w:val="fr-FR" w:eastAsia="fr-FR"/>
          <w:rPrChange w:id="0" w:author="Author1"/>
        </w:rPr>
        <w:tab/>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
        <w:tab/>
      </w:r>
      <w:r>
        <w:fldChar w:fldCharType="begin">
          <w:ffData>
            <w:name w:val="CaseACocher18"/>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70" w:name="CaseACocher18"/>
      <w:bookmarkStart w:id="71" w:name="CaseACocher18"/>
      <w:bookmarkEnd w:id="71"/>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accepte de percevoir l'avance </w:t>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Change w:id="0" w:author="Author1"/>
        </w:rPr>
        <w:tab/>
      </w:r>
      <w:r>
        <w:fldChar w:fldCharType="begin">
          <w:ffData>
            <w:name w:val="CaseACocher19"/>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72" w:name="CaseACocher19"/>
      <w:bookmarkStart w:id="73" w:name="CaseACocher19"/>
      <w:bookmarkEnd w:id="73"/>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refuse de percevoir l'avance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 cotraitant</w:t>
      </w:r>
      <w:r>
        <w:rPr>
          <w:rFonts w:eastAsia="Times New Roman"/>
          <w:lang w:val="fr-FR" w:eastAsia="fr-FR"/>
          <w:rPrChange w:id="0" w:author="Author1"/>
        </w:rPr>
        <w:t xml:space="preserve"> ……………………</w:t>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
        <w:tab/>
      </w:r>
      <w:r>
        <w:fldChar w:fldCharType="begin">
          <w:ffData>
            <w:name w:val="CaseACocher20"/>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74" w:name="CaseACocher20"/>
      <w:bookmarkStart w:id="75" w:name="CaseACocher20"/>
      <w:bookmarkEnd w:id="75"/>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accepte de percevoir l'avance </w:t>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
        <w:tab/>
      </w:r>
      <w:r>
        <w:fldChar w:fldCharType="begin">
          <w:ffData>
            <w:name w:val="CaseACocher21"/>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76" w:name="CaseACocher21"/>
      <w:bookmarkStart w:id="77" w:name="CaseACocher21"/>
      <w:bookmarkEnd w:id="77"/>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refuse de percevoir l'avance </w:t>
      </w:r>
    </w:p>
    <w:p>
      <w:pPr>
        <w:pStyle w:val="Normal"/>
        <w:tabs>
          <w:tab w:val="clear" w:pos="708"/>
          <w:tab w:val="left" w:pos="9356" w:leader="dot"/>
        </w:tabs>
        <w:spacing w:before="0" w:after="0"/>
        <w:jc w:val="both"/>
        <w:rPr>
          <w:rFonts w:eastAsia="Times New Roman"/>
          <w:bCs/>
          <w:u w:val="single"/>
          <w:lang w:val="fr-FR" w:eastAsia="fr-FR"/>
          <w:del w:id="546" w:author="Author1"/>
        </w:rPr>
      </w:pPr>
      <w:del w:id="545" w:author="Author1">
        <w:r>
          <w:rPr>
            <w:rFonts w:eastAsia="Times New Roman"/>
            <w:bCs/>
            <w:u w:val="single"/>
            <w:lang w:val="fr-FR" w:eastAsia="fr-FR"/>
          </w:rPr>
        </w:r>
      </w:del>
    </w:p>
    <w:p>
      <w:pPr>
        <w:pStyle w:val="Normal"/>
        <w:tabs>
          <w:tab w:val="clear" w:pos="708"/>
          <w:tab w:val="left" w:pos="9356" w:leader="dot"/>
        </w:tabs>
        <w:spacing w:before="0" w:after="0"/>
        <w:jc w:val="both"/>
        <w:rPr>
          <w:rFonts w:eastAsia="Times New Roman"/>
          <w:bCs/>
          <w:u w:val="single"/>
          <w:lang w:val="fr-FR" w:eastAsia="fr-FR"/>
          <w:ins w:id="548" w:author="Author1"/>
        </w:rPr>
      </w:pPr>
      <w:ins w:id="547" w:author="Author1">
        <w:r>
          <w:rPr>
            <w:rFonts w:eastAsia="Times New Roman"/>
            <w:bCs/>
            <w:u w:val="single"/>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Cs/>
          <w:u w:val="single"/>
          <w:lang w:val="fr-FR" w:eastAsia="fr-FR"/>
        </w:rPr>
      </w:pPr>
      <w:r>
        <w:rPr>
          <w:rFonts w:eastAsia="Times New Roman"/>
          <w:bCs/>
          <w:u w:val="single"/>
          <w:lang w:val="fr-FR" w:eastAsia="fr-FR"/>
        </w:rPr>
        <w:t>Phase réalisation des travaux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 titulaire ou cotraitant mandataire du groupement titulaire du marché</w:t>
      </w:r>
      <w:r>
        <w:rPr>
          <w:rFonts w:eastAsia="Times New Roman"/>
          <w:lang w:val="fr-FR" w:eastAsia="fr-FR"/>
          <w:rPrChange w:id="0" w:author="Author1"/>
        </w:rPr>
        <w:tab/>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Change w:id="0" w:author="Author1"/>
        </w:rPr>
        <w:tab/>
      </w:r>
      <w:r>
        <w:fldChar w:fldCharType="begin">
          <w:ffData>
            <w:name w:val="CaseACocher22"/>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78" w:name="CaseACocher22"/>
      <w:bookmarkStart w:id="79" w:name="CaseACocher22"/>
      <w:bookmarkEnd w:id="79"/>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accepte de percevoir l'avance </w:t>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
        <w:tab/>
      </w:r>
      <w:r>
        <w:fldChar w:fldCharType="begin">
          <w:ffData>
            <w:name w:val="CaseACocher17"/>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80" w:name="CaseACocher17"/>
      <w:bookmarkStart w:id="81" w:name="CaseACocher17"/>
      <w:bookmarkEnd w:id="81"/>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refuse de percevoir l'avance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Le cotraitant</w:t>
      </w:r>
      <w:r>
        <w:rPr>
          <w:rFonts w:eastAsia="Times New Roman"/>
          <w:lang w:val="fr-FR" w:eastAsia="fr-FR"/>
          <w:rPrChange w:id="0" w:author="Author1"/>
        </w:rPr>
        <w:t xml:space="preserve"> ………………………………………</w:t>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
        <w:tab/>
      </w:r>
      <w:r>
        <w:fldChar w:fldCharType="begin">
          <w:ffData>
            <w:name w:val="CaseACocher15"/>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82" w:name="CaseACocher15"/>
      <w:bookmarkStart w:id="83" w:name="CaseACocher15"/>
      <w:bookmarkEnd w:id="83"/>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accepte de percevoir l'avance</w:t>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
        <w:tab/>
      </w:r>
      <w:r>
        <w:fldChar w:fldCharType="begin">
          <w:ffData>
            <w:name w:val="CaseACocher16"/>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84" w:name="CaseACocher16"/>
      <w:bookmarkStart w:id="85" w:name="CaseACocher16"/>
      <w:bookmarkEnd w:id="85"/>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refuse de percevoir l'avance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Le cotraitant</w:t>
      </w:r>
    </w:p>
    <w:p>
      <w:pPr>
        <w:pStyle w:val="Normal"/>
        <w:tabs>
          <w:tab w:val="clear" w:pos="708"/>
          <w:tab w:val="left" w:pos="851" w:leader="none"/>
          <w:tab w:val="left" w:pos="9356" w:leader="dot"/>
        </w:tabs>
        <w:spacing w:before="0" w:after="0"/>
        <w:jc w:val="both"/>
        <w:pPrChange w:id="0" w:author="Author1">
          <w:pPr>
            <w:jc w:val="both"/>
            <w:tabs>
              <w:tab w:val="left" w:pos="851" w:leader="none"/>
              <w:tab w:val="left" w:pos="9356" w:leader="dot"/>
            </w:tabs>
          </w:pPr>
        </w:pPrChange>
        <w:rPr>
          <w:rFonts w:eastAsia="Times New Roman"/>
          <w:lang w:val="fr-FR" w:eastAsia="fr-FR"/>
        </w:rPr>
      </w:pPr>
      <w:r>
        <w:rPr>
          <w:rFonts w:eastAsia="Times New Roman"/>
          <w:lang w:val="fr-FR" w:eastAsia="fr-FR"/>
          <w:rPrChange w:id="0" w:author="Author1"/>
        </w:rPr>
        <w:tab/>
      </w:r>
      <w:r>
        <w:fldChar w:fldCharType="begin">
          <w:ffData>
            <w:name w:val="CaseACocher14"/>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86" w:name="CaseACocher14"/>
      <w:bookmarkStart w:id="87" w:name="CaseACocher14"/>
      <w:bookmarkEnd w:id="87"/>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accepte de percevoir l'avance</w:t>
      </w:r>
    </w:p>
    <w:p>
      <w:pPr>
        <w:pStyle w:val="Normal"/>
        <w:tabs>
          <w:tab w:val="clear" w:pos="708"/>
          <w:tab w:val="left" w:pos="851" w:leader="none"/>
          <w:tab w:val="left" w:pos="9356" w:leader="dot"/>
        </w:tabs>
        <w:spacing w:before="0" w:after="0"/>
        <w:jc w:val="both"/>
        <w:rPr>
          <w:rFonts w:eastAsia="Times New Roman"/>
          <w:lang w:val="fr-FR" w:eastAsia="fr-FR"/>
          <w:ins w:id="562" w:author="Author2"/>
        </w:rPr>
      </w:pPr>
      <w:r>
        <w:rPr>
          <w:rFonts w:eastAsia="Times New Roman"/>
          <w:lang w:val="fr-FR" w:eastAsia="fr-FR"/>
          <w:rPrChange w:id="0" w:author="Author1"/>
        </w:rPr>
        <w:tab/>
      </w:r>
      <w:r>
        <w:fldChar w:fldCharType="begin">
          <w:ffData>
            <w:name w:val="CaseACocher13"/>
            <w:enabled/>
            <w:calcOnExit w:val="0"/>
            <w:checkBox>
              <w:sizeAuto/>
            </w:checkBox>
          </w:ffData>
        </w:fldChar>
      </w:r>
      <w:r>
        <w:rPr>
          <w:sz w:val="16"/>
          <w:szCs w:val="16"/>
          <w:rFonts w:eastAsia="Times New Roman"/>
          <w:lang w:val="fr-FR" w:eastAsia="fr-FR"/>
        </w:rPr>
        <w:instrText xml:space="preserve"> FORMCHECKBOX </w:instrText>
      </w:r>
      <w:r>
        <w:rPr>
          <w:sz w:val="16"/>
          <w:szCs w:val="16"/>
          <w:rFonts w:eastAsia="Times New Roman"/>
          <w:lang w:val="fr-FR" w:eastAsia="fr-FR"/>
        </w:rPr>
        <w:fldChar w:fldCharType="separate"/>
      </w:r>
      <w:bookmarkStart w:id="88" w:name="CaseACocher13"/>
      <w:bookmarkStart w:id="89" w:name="CaseACocher13"/>
      <w:bookmarkEnd w:id="89"/>
      <w:r>
        <w:rPr>
          <w:rFonts w:eastAsia="Times New Roman"/>
          <w:sz w:val="16"/>
          <w:szCs w:val="16"/>
          <w:lang w:val="fr-FR" w:eastAsia="fr-FR"/>
        </w:rPr>
      </w:r>
      <w:r>
        <w:rPr>
          <w:sz w:val="16"/>
          <w:szCs w:val="16"/>
          <w:rFonts w:eastAsia="Times New Roman"/>
          <w:lang w:val="fr-FR" w:eastAsia="fr-FR"/>
        </w:rPr>
        <w:fldChar w:fldCharType="end"/>
      </w:r>
      <w:r>
        <w:rPr>
          <w:rFonts w:eastAsia="Times New Roman"/>
          <w:lang w:val="fr-FR" w:eastAsia="fr-FR"/>
          <w:rPrChange w:id="0" w:author="Author1"/>
        </w:rPr>
        <w:t xml:space="preserve"> refuse de percevoir l'avance</w:t>
      </w:r>
    </w:p>
    <w:p>
      <w:pPr>
        <w:pStyle w:val="Normal"/>
        <w:tabs>
          <w:tab w:val="clear" w:pos="708"/>
          <w:tab w:val="left" w:pos="851" w:leader="none"/>
          <w:tab w:val="left" w:pos="9356" w:leader="dot"/>
        </w:tabs>
        <w:spacing w:before="0" w:after="0"/>
        <w:jc w:val="both"/>
        <w:rPr>
          <w:rFonts w:eastAsia="Times New Roman"/>
          <w:lang w:val="fr-FR" w:eastAsia="fr-FR"/>
          <w:ins w:id="564" w:author="Author2"/>
        </w:rPr>
      </w:pPr>
      <w:ins w:id="563" w:author="Author2">
        <w:r>
          <w:rPr>
            <w:rFonts w:eastAsia="Times New Roman"/>
            <w:lang w:val="fr-FR" w:eastAsia="fr-FR"/>
          </w:rPr>
        </w:r>
      </w:ins>
    </w:p>
    <w:p>
      <w:pPr>
        <w:pStyle w:val="Normal"/>
        <w:tabs>
          <w:tab w:val="clear" w:pos="708"/>
          <w:tab w:val="left" w:pos="851" w:leader="none"/>
          <w:tab w:val="left" w:pos="9356" w:leader="dot"/>
        </w:tabs>
        <w:spacing w:before="0" w:after="0"/>
        <w:jc w:val="both"/>
        <w:rPr>
          <w:rFonts w:eastAsia="Times New Roman"/>
          <w:lang w:val="fr-FR" w:eastAsia="fr-FR"/>
          <w:ins w:id="566" w:author="Author2"/>
        </w:rPr>
      </w:pPr>
      <w:ins w:id="565" w:author="Author2">
        <w:r>
          <w:rPr>
            <w:rFonts w:eastAsia="Times New Roman"/>
            <w:lang w:val="fr-FR" w:eastAsia="fr-FR"/>
          </w:rPr>
        </w:r>
      </w:ins>
    </w:p>
    <w:p>
      <w:pPr>
        <w:pStyle w:val="Normal"/>
        <w:tabs>
          <w:tab w:val="clear" w:pos="708"/>
          <w:tab w:val="left" w:pos="851" w:leader="none"/>
          <w:tab w:val="left" w:pos="9356" w:leader="dot"/>
        </w:tabs>
        <w:spacing w:before="0" w:after="0"/>
        <w:jc w:val="both"/>
        <w:rPr>
          <w:rFonts w:eastAsia="Times New Roman"/>
          <w:lang w:val="fr-FR" w:eastAsia="fr-FR"/>
        </w:rPr>
      </w:pPr>
      <w:r>
        <w:rPr>
          <w:rFonts w:eastAsia="Times New Roman"/>
          <w:lang w:val="fr-FR" w:eastAsia="fr-FR"/>
        </w:rPr>
      </w:r>
    </w:p>
    <w:p>
      <w:pPr>
        <w:pStyle w:val="Normal"/>
        <w:spacing w:before="0" w:after="0"/>
        <w:jc w:val="both"/>
        <w:rPr>
          <w:rFonts w:eastAsia="Times New Roman"/>
          <w:lang w:val="fr-FR" w:eastAsia="fr-FR"/>
          <w:del w:id="568" w:author="Author1"/>
        </w:rPr>
      </w:pPr>
      <w:del w:id="567" w:author="Author1">
        <w:r>
          <w:rPr>
            <w:rFonts w:eastAsia="Times New Roman"/>
            <w:lang w:val="fr-FR" w:eastAsia="fr-FR"/>
          </w:rPr>
        </w:r>
      </w:del>
    </w:p>
    <w:p>
      <w:pPr>
        <w:pStyle w:val="Normal"/>
        <w:numPr>
          <w:ilvl w:val="0"/>
          <w:numId w:val="17"/>
        </w:numPr>
        <w:spacing w:before="0" w:after="0"/>
        <w:jc w:val="both"/>
        <w:pPrChange w:id="0" w:author="Author1">
          <w:pPr>
            <w:pStyle w:val="01-TITRE1"/>
            <w:jc w:val="both"/>
          </w:pPr>
        </w:pPrChange>
        <w:rPr>
          <w:lang w:eastAsia="fr-FR"/>
        </w:rPr>
      </w:pPr>
      <w:bookmarkStart w:id="90" w:name="_Toc52938550"/>
      <w:bookmarkStart w:id="91" w:name="_Toc53285137"/>
      <w:bookmarkStart w:id="92" w:name="_Toc76197026"/>
      <w:bookmarkStart w:id="93" w:name="_Toc70411731"/>
      <w:bookmarkStart w:id="94" w:name="_Toc130905649"/>
      <w:bookmarkStart w:id="95" w:name="_Toc219914270"/>
      <w:r>
        <w:rPr>
          <w:lang w:eastAsia="fr-FR"/>
        </w:rPr>
        <w:t>MODE DE REGLEMENT</w:t>
      </w:r>
      <w:bookmarkEnd w:id="90"/>
      <w:bookmarkEnd w:id="91"/>
      <w:bookmarkEnd w:id="92"/>
      <w:bookmarkEnd w:id="93"/>
      <w:bookmarkEnd w:id="94"/>
      <w:bookmarkEnd w:id="95"/>
    </w:p>
    <w:p>
      <w:pPr>
        <w:pStyle w:val="02-TITRE2"/>
        <w:numPr>
          <w:ilvl w:val="1"/>
          <w:numId w:val="17"/>
        </w:numPr>
        <w:spacing w:before="0" w:after="0"/>
        <w:jc w:val="both"/>
        <w:pPrChange w:id="0" w:author="Author1">
          <w:pPr>
            <w:pStyle w:val="02-TITRE2"/>
            <w:jc w:val="both"/>
          </w:pPr>
        </w:pPrChange>
        <w:rPr>
          <w:lang w:eastAsia="fr-FR"/>
        </w:rPr>
      </w:pPr>
      <w:bookmarkStart w:id="96" w:name="_Toc52938551"/>
      <w:bookmarkStart w:id="97" w:name="_Toc53285138"/>
      <w:bookmarkStart w:id="98" w:name="_Toc76197027"/>
      <w:bookmarkStart w:id="99" w:name="_Toc70411732"/>
      <w:bookmarkStart w:id="100" w:name="_Toc130905650"/>
      <w:bookmarkStart w:id="101" w:name="_Toc219914271"/>
      <w:r>
        <w:rPr>
          <w:lang w:eastAsia="fr-FR"/>
        </w:rPr>
        <w:t>Délais de règlement</w:t>
      </w:r>
      <w:bookmarkEnd w:id="101"/>
      <w:r>
        <w:rPr>
          <w:lang w:eastAsia="fr-FR"/>
        </w:rPr>
        <w:t xml:space="preserve"> </w:t>
      </w:r>
      <w:bookmarkEnd w:id="96"/>
      <w:bookmarkEnd w:id="97"/>
      <w:bookmarkEnd w:id="98"/>
      <w:bookmarkEnd w:id="99"/>
      <w:bookmarkEnd w:id="100"/>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bCs/>
          <w:lang w:val="fr-FR" w:eastAsia="fr-FR"/>
          <w:rPrChange w:id="0" w:author="Author1">
            <w:rPr>
              <w:bCs/>
            </w:rPr>
          </w:rPrChange>
        </w:rPr>
        <w:t>Le délai maximum de paiement des avances</w:t>
      </w:r>
      <w:r>
        <w:rPr>
          <w:rFonts w:eastAsia="Times New Roman"/>
          <w:lang w:val="fr-FR" w:eastAsia="fr-FR"/>
          <w:rPrChange w:id="0" w:author="Author1"/>
        </w:rPr>
        <w:t xml:space="preserve"> est de </w:t>
      </w:r>
      <w:r>
        <w:rPr>
          <w:rFonts w:eastAsia="Times New Roman"/>
          <w:b/>
          <w:bCs/>
          <w:lang w:val="fr-FR" w:eastAsia="fr-FR"/>
          <w:rPrChange w:id="0" w:author="Author1">
            <w:rPr>
              <w:b/>
              <w:bCs/>
            </w:rPr>
          </w:rPrChange>
        </w:rPr>
        <w:t>30 jours</w:t>
      </w:r>
      <w:r>
        <w:rPr>
          <w:rFonts w:eastAsia="Times New Roman"/>
          <w:lang w:val="fr-FR" w:eastAsia="fr-FR"/>
          <w:rPrChange w:id="0" w:author="Author1"/>
        </w:rPr>
        <w:t>, à compter de la plus tardive des dates suivantes :</w:t>
      </w:r>
    </w:p>
    <w:p>
      <w:pPr>
        <w:pStyle w:val="05-PUCE1"/>
        <w:numPr>
          <w:ilvl w:val="0"/>
          <w:numId w:val="3"/>
        </w:numPr>
        <w:spacing w:before="0" w:after="0"/>
        <w:jc w:val="both"/>
        <w:pPrChange w:id="0" w:author="Author1">
          <w:pPr>
            <w:pStyle w:val="05-PUCE1"/>
            <w:jc w:val="both"/>
          </w:pPr>
        </w:pPrChange>
        <w:rPr>
          <w:lang w:eastAsia="fr-FR"/>
        </w:rPr>
      </w:pPr>
      <w:r>
        <w:rPr>
          <w:lang w:eastAsia="fr-FR"/>
        </w:rPr>
        <w:t>notification du marché,</w:t>
        <w:tab/>
      </w:r>
    </w:p>
    <w:p>
      <w:pPr>
        <w:pStyle w:val="05-PUCE1"/>
        <w:numPr>
          <w:ilvl w:val="0"/>
          <w:numId w:val="3"/>
        </w:numPr>
        <w:spacing w:before="0" w:after="0"/>
        <w:jc w:val="both"/>
        <w:pPrChange w:id="0" w:author="Author1">
          <w:pPr>
            <w:pStyle w:val="05-PUCE1"/>
            <w:jc w:val="both"/>
          </w:pPr>
        </w:pPrChange>
        <w:rPr>
          <w:lang w:val="fr-FR" w:eastAsia="fr-FR"/>
        </w:rPr>
      </w:pPr>
      <w:r>
        <w:rPr>
          <w:lang w:val="fr-FR" w:eastAsia="fr-FR"/>
        </w:rPr>
        <w:t>notification de l’acte qui emporte commencement du délai d'exécution du marché, si un tel acte est prévu</w:t>
      </w:r>
    </w:p>
    <w:p>
      <w:pPr>
        <w:pStyle w:val="05-PUCE1"/>
        <w:numPr>
          <w:ilvl w:val="0"/>
          <w:numId w:val="3"/>
        </w:numPr>
        <w:spacing w:before="0" w:after="0"/>
        <w:jc w:val="both"/>
        <w:pPrChange w:id="0" w:author="Author1">
          <w:pPr>
            <w:pStyle w:val="05-PUCE1"/>
            <w:jc w:val="both"/>
          </w:pPr>
        </w:pPrChange>
        <w:rPr>
          <w:lang w:val="fr-FR" w:eastAsia="fr-FR"/>
        </w:rPr>
      </w:pPr>
      <w:r>
        <w:rPr>
          <w:lang w:val="fr-FR" w:eastAsia="fr-FR"/>
        </w:rPr>
        <w:t xml:space="preserve">demande du titulaire comportant la garantie le cas échéant dans les conditions et limites fixées à l’article 5 du CCAP </w:t>
      </w:r>
    </w:p>
    <w:p>
      <w:pPr>
        <w:pStyle w:val="05-PUCE1"/>
        <w:numPr>
          <w:ilvl w:val="0"/>
          <w:numId w:val="3"/>
        </w:numPr>
        <w:spacing w:before="0" w:after="0"/>
        <w:jc w:val="both"/>
        <w:pPrChange w:id="0" w:author="Author1">
          <w:pPr>
            <w:pStyle w:val="05-PUCE1"/>
            <w:jc w:val="both"/>
          </w:pPr>
        </w:pPrChange>
        <w:rPr>
          <w:lang w:val="fr-FR" w:eastAsia="fr-FR"/>
        </w:rPr>
      </w:pPr>
      <w:r>
        <w:rPr>
          <w:lang w:val="fr-FR" w:eastAsia="fr-FR"/>
        </w:rPr>
        <w:t>date de fourniture de la garantie le cas échéant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strike/>
          <w:shd w:fill="FFFFFF" w:val="clear"/>
          <w:lang w:val="fr-FR" w:eastAsia="fr-FR"/>
        </w:rPr>
      </w:pPr>
      <w:r>
        <w:rPr>
          <w:rFonts w:eastAsia="Times New Roman"/>
          <w:shd w:fill="FFFFFF" w:val="clear"/>
          <w:lang w:val="fr-FR" w:eastAsia="fr-FR"/>
        </w:rPr>
        <w:t>Comme indiqué à l’article 5 du CCAP, le règlement n’interviendra le cas échéant que sous réserve de la production de la garantie relative à la partie d’avance concernée par l’échéance.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strike/>
          <w:lang w:val="fr-FR" w:eastAsia="fr-FR"/>
        </w:rPr>
      </w:pPr>
      <w:r>
        <w:rPr>
          <w:rFonts w:eastAsia="Times New Roman"/>
          <w:lang w:val="fr-FR" w:eastAsia="fr-FR"/>
        </w:rPr>
        <w:t>Le délai maximal de paiement des acomptes est de </w:t>
      </w:r>
      <w:r>
        <w:rPr>
          <w:rFonts w:eastAsia="Times New Roman"/>
          <w:b/>
          <w:bCs/>
          <w:lang w:val="fr-FR" w:eastAsia="fr-FR"/>
          <w:rPrChange w:id="0" w:author="Author1">
            <w:rPr>
              <w:b/>
              <w:bCs/>
            </w:rPr>
          </w:rPrChange>
        </w:rPr>
        <w:t>30 jours</w:t>
      </w:r>
      <w:r>
        <w:rPr>
          <w:rFonts w:eastAsia="Times New Roman"/>
          <w:lang w:val="fr-FR" w:eastAsia="fr-FR"/>
          <w:rPrChange w:id="0" w:author="Author1"/>
        </w:rPr>
        <w:t xml:space="preserve"> à compter de la réception de la demande d’acompte par l'AMO.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Le délai maximal de paiement du solde est de </w:t>
      </w:r>
      <w:r>
        <w:rPr>
          <w:rFonts w:eastAsia="Times New Roman"/>
          <w:b/>
          <w:bCs/>
          <w:lang w:val="fr-FR" w:eastAsia="fr-FR"/>
          <w:rPrChange w:id="0" w:author="Author1">
            <w:rPr>
              <w:b/>
              <w:bCs/>
            </w:rPr>
          </w:rPrChange>
        </w:rPr>
        <w:t>30 jours</w:t>
      </w:r>
      <w:r>
        <w:rPr>
          <w:rFonts w:eastAsia="Times New Roman"/>
          <w:lang w:val="fr-FR" w:eastAsia="fr-FR"/>
          <w:rPrChange w:id="0" w:author="Author1"/>
        </w:rPr>
        <w:t xml:space="preserve"> à compter de la date de réception du décompte général et définitif par le maître d'ouvrage.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Lorsque la demande de paiement est transmise par voie électronique </w:t>
      </w:r>
      <w:r>
        <w:rPr>
          <w:rFonts w:eastAsia="Times New Roman"/>
          <w:lang w:val="fr-FR" w:eastAsia="fr-FR"/>
          <w:rPrChange w:id="0" w:author="Author1"/>
        </w:rPr>
        <w:t>en application de l'article L.2192-1 du code de la commande publique, la date de réception de la demande de paiement par le maître d’ouvrage correspond</w:t>
      </w:r>
      <w:r>
        <w:rPr>
          <w:rFonts w:eastAsia="Calibri" w:cs="Arial"/>
          <w:color w:val="000000"/>
          <w:sz w:val="19"/>
          <w:szCs w:val="19"/>
          <w:shd w:fill="FFFFFF" w:val="clear"/>
          <w:lang w:val="fr-FR"/>
          <w:rPrChange w:id="0" w:author="Author1">
            <w:rPr>
              <w:sz w:val="19"/>
              <w:shd w:fill="FFFFFF" w:val="clear"/>
              <w:szCs w:val="19"/>
            </w:rPr>
          </w:rPrChange>
        </w:rPr>
        <w:t xml:space="preserve"> </w:t>
      </w:r>
      <w:r>
        <w:rPr>
          <w:rFonts w:eastAsia="Times New Roman"/>
          <w:lang w:val="fr-FR" w:eastAsia="fr-FR"/>
          <w:rPrChange w:id="0" w:author="Author1"/>
        </w:rPr>
        <w:t>à la date de notification au maître d’ouvrage du message électronique l'informant de la mise à disposition de la facture sur Chorus Pro.</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Le taux des intérêts moratoires est fixé à l’article 6.3 du CCAP.</w:t>
      </w:r>
      <w:bookmarkStart w:id="102" w:name="_Toc52938552"/>
      <w:bookmarkStart w:id="103" w:name="_Toc53285139"/>
      <w:bookmarkStart w:id="104" w:name="_Toc76197028"/>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02-TITRE2"/>
        <w:numPr>
          <w:ilvl w:val="1"/>
          <w:numId w:val="17"/>
        </w:numPr>
        <w:spacing w:before="0" w:after="0"/>
        <w:jc w:val="both"/>
        <w:pPrChange w:id="0" w:author="Author1">
          <w:pPr>
            <w:pStyle w:val="02-TITRE2"/>
            <w:jc w:val="both"/>
          </w:pPr>
        </w:pPrChange>
        <w:rPr>
          <w:lang w:eastAsia="fr-FR"/>
        </w:rPr>
      </w:pPr>
      <w:bookmarkStart w:id="105" w:name="_Toc70411733"/>
      <w:bookmarkStart w:id="106" w:name="_Toc130905651"/>
      <w:bookmarkStart w:id="107" w:name="_Toc219914272"/>
      <w:r>
        <w:rPr>
          <w:lang w:eastAsia="fr-FR"/>
        </w:rPr>
        <w:t>Mode de règlement</w:t>
      </w:r>
      <w:bookmarkEnd w:id="107"/>
      <w:r>
        <w:rPr>
          <w:lang w:eastAsia="fr-FR"/>
        </w:rPr>
        <w:t xml:space="preserve"> </w:t>
      </w:r>
      <w:bookmarkEnd w:id="102"/>
      <w:bookmarkEnd w:id="103"/>
      <w:bookmarkEnd w:id="104"/>
      <w:bookmarkEnd w:id="105"/>
      <w:bookmarkEnd w:id="106"/>
    </w:p>
    <w:p>
      <w:pPr>
        <w:pStyle w:val="Normal"/>
        <w:shd w:val="clear" w:color="auto" w:fill="CAEAEF" w:themeFill="accent2" w:themeFillTint="33"/>
        <w:spacing w:lineRule="exact" w:line="280" w:before="0" w:after="0"/>
        <w:jc w:val="both"/>
        <w:pPrChange w:id="0" w:author="Author1">
          <w:pPr>
            <w:jc w:val="both"/>
            <w:spacing w:lineRule="exact" w:line="280" w:before="240" w:after="200"/>
            <w:shd w:val="clear" w:color="auto" w:fill="CAEAEF" w:themeFill="accent2" w:themeFillTint="33"/>
          </w:pPr>
        </w:pPrChange>
        <w:rPr>
          <w:rFonts w:eastAsia="Times New Roman" w:cs="Arial"/>
          <w:b/>
          <w:spacing w:val="-6"/>
          <w:lang w:eastAsia="fr-FR"/>
        </w:rPr>
      </w:pPr>
      <w:r>
        <w:rPr>
          <w:rFonts w:eastAsia="Times New Roman" w:cs="Arial"/>
          <w:b/>
          <w:spacing w:val="-6"/>
          <w:shd w:fill="CAEAEF" w:val="clear"/>
          <w:lang w:eastAsia="fr-FR"/>
        </w:rPr>
        <w:t>Cas d’un groupement conjoint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 maître d'ouvrage se libérera des sommes dues au titre du marché selon la répartition définie ci-dessus</w:t>
      </w:r>
      <w:r>
        <w:rPr>
          <w:rFonts w:eastAsia="Times New Roman"/>
          <w:lang w:val="fr-FR" w:eastAsia="fr-FR"/>
          <w:rPrChange w:id="0" w:author="Author1"/>
        </w:rPr>
        <w:t xml:space="preserve"> par virement établi à l'ordre de chacun des membres du groupement conjoint ou membres des sous-groupements constitués (joindre les RIB) </w:t>
      </w:r>
    </w:p>
    <w:tbl>
      <w:tblPr>
        <w:tblW w:w="9639" w:type="dxa"/>
        <w:jc w:val="left"/>
        <w:tblInd w:w="108" w:type="dxa"/>
        <w:tblLayout w:type="fixed"/>
        <w:tblCellMar>
          <w:top w:w="0" w:type="dxa"/>
          <w:left w:w="108" w:type="dxa"/>
          <w:bottom w:w="0" w:type="dxa"/>
          <w:right w:w="108" w:type="dxa"/>
        </w:tblCellMar>
        <w:tblLook w:firstRow="1" w:noVBand="0" w:lastRow="1" w:firstColumn="1" w:lastColumn="1" w:noHBand="0" w:val="01e0"/>
      </w:tblPr>
      <w:tblGrid>
        <w:gridCol w:w="4677"/>
        <w:gridCol w:w="4961"/>
      </w:tblGrid>
      <w:tr>
        <w:trPr>
          <w:trHeight w:val="340" w:hRule="atLeast"/>
        </w:trPr>
        <w:tc>
          <w:tcPr>
            <w:tcW w:w="467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DESIGNATION DU COTRAITANT</w:t>
            </w:r>
          </w:p>
        </w:tc>
        <w:tc>
          <w:tcPr>
            <w:tcW w:w="496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192" w:before="0" w:after="0"/>
              <w:jc w:val="center"/>
              <w:pPrChange w:id="0" w:author="Author1">
                <w:pPr>
                  <w:jc w:val="center"/>
                  <w:spacing w:lineRule="auto" w:line="192"/>
                </w:pPr>
              </w:pPrChange>
              <w:rPr>
                <w:rFonts w:eastAsia="Calibri" w:cs="Arial"/>
                <w:bCs/>
              </w:rPr>
            </w:pPr>
            <w:r>
              <w:rPr>
                <w:rFonts w:eastAsia="Calibri" w:cs="Arial"/>
                <w:bCs/>
              </w:rPr>
              <w:t>REFERENCES BANCAIRES</w:t>
            </w:r>
          </w:p>
        </w:tc>
      </w:tr>
      <w:tr>
        <w:trPr/>
        <w:tc>
          <w:tcPr>
            <w:tcW w:w="467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Nom de l'entreprise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Raison sociale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i/>
                <w:i/>
                <w:lang w:val="fr-FR" w:eastAsia="fr-FR"/>
              </w:rPr>
            </w:pPr>
            <w:r>
              <w:rPr>
                <w:rFonts w:eastAsia="Times New Roman"/>
                <w:lang w:val="fr-FR" w:eastAsia="fr-FR"/>
              </w:rPr>
              <w:t>Adresse</w:t>
            </w:r>
          </w:p>
        </w:tc>
        <w:tc>
          <w:tcPr>
            <w:tcW w:w="4961"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i/>
                <w:i/>
                <w:lang w:val="fr-FR"/>
              </w:rPr>
            </w:pPr>
            <w:r>
              <w:rPr>
                <w:rFonts w:eastAsia="Calibri" w:cs="Arial"/>
                <w:i/>
                <w:lang w:val="fr-FR"/>
              </w:rPr>
            </w:r>
          </w:p>
        </w:tc>
      </w:tr>
      <w:tr>
        <w:trPr/>
        <w:tc>
          <w:tcPr>
            <w:tcW w:w="467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Nom de l'entreprise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Raison sociale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i/>
                <w:i/>
                <w:lang w:val="fr-FR" w:eastAsia="fr-FR"/>
              </w:rPr>
            </w:pPr>
            <w:r>
              <w:rPr>
                <w:rFonts w:eastAsia="Times New Roman"/>
                <w:lang w:val="fr-FR" w:eastAsia="fr-FR"/>
              </w:rPr>
              <w:t>Adresse</w:t>
            </w:r>
          </w:p>
        </w:tc>
        <w:tc>
          <w:tcPr>
            <w:tcW w:w="4961"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i/>
                <w:i/>
                <w:color w:val="FF0000"/>
                <w:lang w:val="fr-FR"/>
              </w:rPr>
            </w:pPr>
            <w:r>
              <w:rPr>
                <w:rFonts w:eastAsia="Calibri" w:cs="Arial"/>
                <w:i/>
                <w:color w:val="FF0000"/>
                <w:lang w:val="fr-FR"/>
              </w:rPr>
            </w:r>
          </w:p>
        </w:tc>
      </w:tr>
      <w:tr>
        <w:trPr/>
        <w:tc>
          <w:tcPr>
            <w:tcW w:w="4677"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Nom de l'entreprise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Raison sociale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i/>
                <w:i/>
                <w:lang w:val="fr-FR" w:eastAsia="fr-FR"/>
              </w:rPr>
            </w:pPr>
            <w:r>
              <w:rPr>
                <w:rFonts w:eastAsia="Times New Roman"/>
                <w:lang w:val="fr-FR" w:eastAsia="fr-FR"/>
              </w:rPr>
              <w:t>Adresse</w:t>
            </w:r>
          </w:p>
        </w:tc>
        <w:tc>
          <w:tcPr>
            <w:tcW w:w="4961" w:type="dxa"/>
            <w:tcBorders>
              <w:top w:val="single" w:sz="4" w:space="0" w:color="000000"/>
              <w:left w:val="single" w:sz="4" w:space="0" w:color="000000"/>
              <w:bottom w:val="single" w:sz="4" w:space="0" w:color="000000"/>
              <w:right w:val="single" w:sz="4" w:space="0" w:color="000000"/>
            </w:tcBorders>
          </w:tcPr>
          <w:p>
            <w:pPr>
              <w:pStyle w:val="Normal"/>
              <w:spacing w:lineRule="auto" w:line="192" w:before="0" w:after="0"/>
              <w:jc w:val="both"/>
              <w:rPr>
                <w:rFonts w:eastAsia="Calibri" w:cs="Arial"/>
                <w:i/>
                <w:i/>
                <w:color w:val="FF0000"/>
                <w:lang w:val="fr-FR"/>
              </w:rPr>
            </w:pPr>
            <w:r>
              <w:rPr>
                <w:rFonts w:eastAsia="Calibri" w:cs="Arial"/>
                <w:i/>
                <w:color w:val="FF0000"/>
                <w:lang w:val="fr-FR"/>
              </w:rPr>
            </w:r>
          </w:p>
        </w:tc>
      </w:tr>
    </w:tbl>
    <w:p>
      <w:pPr>
        <w:pStyle w:val="Normal"/>
        <w:spacing w:before="0" w:after="0"/>
        <w:pPrChange w:id="0" w:author="Author1"/>
        <w:rPr>
          <w:lang w:val="fr-FR" w:eastAsia="fr-FR"/>
        </w:rPr>
      </w:pPr>
      <w:r>
        <w:rPr>
          <w:lang w:val="fr-FR" w:eastAsia="fr-FR"/>
        </w:rPr>
      </w:r>
    </w:p>
    <w:p>
      <w:pPr>
        <w:pStyle w:val="01-TITRE1"/>
        <w:numPr>
          <w:ilvl w:val="0"/>
          <w:numId w:val="17"/>
        </w:numPr>
        <w:spacing w:before="0" w:after="0"/>
        <w:jc w:val="both"/>
        <w:pPrChange w:id="0" w:author="Author1">
          <w:pPr>
            <w:pStyle w:val="01-TITRE1"/>
            <w:jc w:val="both"/>
          </w:pPr>
        </w:pPrChange>
        <w:rPr>
          <w:lang w:eastAsia="fr-FR"/>
        </w:rPr>
      </w:pPr>
      <w:bookmarkStart w:id="108" w:name="_Toc219914273"/>
      <w:r>
        <w:rPr>
          <w:lang w:eastAsia="fr-FR"/>
        </w:rPr>
        <w:t>PIECES A PRODUIRE PAR LE COCONTRACTANT</w:t>
      </w:r>
      <w:bookmarkEnd w:id="108"/>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Si le candidat a présenté des sous-traitants dans son offre, il devra produire au maître d’ouvrage ces mêmes pièces relatives à chacun des sous-traitants à l’attribution du marché.</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cs="Arial"/>
          <w:lang w:val="fr-FR" w:eastAsia="fr-FR"/>
          <w:rPrChange w:id="0" w:author="Author1"/>
        </w:rPr>
        <w:t xml:space="preserve">Le candidat unique ou chaque cotraitant s’engage également à produire, tous les 6 mois jusqu’à la fin de l’exécution du marché, les pièces mentionnées aux articles </w:t>
      </w:r>
      <w:r>
        <w:rPr>
          <w:rFonts w:eastAsia="Times New Roman"/>
          <w:lang w:val="fr-FR" w:eastAsia="fr-FR"/>
          <w:rPrChange w:id="0" w:author="Author1"/>
        </w:rPr>
        <w:t>D 8222- 5 ou D 8222-7 et 8 et D 8254-2 à 5 du Code du travail.</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cs="Arial"/>
          <w:lang w:val="fr-FR" w:eastAsia="fr-FR"/>
        </w:rPr>
      </w:pPr>
      <w:r>
        <w:rPr>
          <w:rFonts w:eastAsia="Times New Roman" w:cs="Arial"/>
          <w:lang w:val="fr-FR" w:eastAsia="fr-FR"/>
        </w:rPr>
        <w:t xml:space="preserve">Les attestations d’assurances sont à produire dans les conditions indiquées à l’article 11.7 du CCAP.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cs="Arial"/>
          <w:lang w:val="fr-FR" w:eastAsia="fr-FR"/>
        </w:rPr>
      </w:pPr>
      <w:r>
        <w:rPr>
          <w:rFonts w:eastAsia="Times New Roman" w:cs="Arial"/>
          <w:lang w:val="fr-FR" w:eastAsia="fr-FR"/>
        </w:rPr>
        <w:t xml:space="preserve">Les documents établis par des organismes étrangers sont rédigés en langue française ou accompagnés d'une traduction en français.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cs="Arial"/>
          <w:lang w:val="fr-FR" w:eastAsia="fr-FR"/>
        </w:rPr>
      </w:pPr>
      <w:r>
        <w:rPr>
          <w:rFonts w:eastAsia="Times New Roman" w:cs="Arial"/>
          <w:lang w:val="fr-FR" w:eastAsia="fr-FR"/>
        </w:rPr>
        <w:t>Le candidat est informé de ce que la non production de ces pièces emportera rejet de son offre et son élimination ou résiliation du contrat.</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En cas d’attribution du marché à une entreprise étrangère détachant des salariés en France, il est rappelé que le titulaire se doit de respecter les dispositions prévues au code du travail relatives aux travailleurs détachés.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Change w:id="0" w:author="Author1"/>
        </w:rPr>
        <w:t xml:space="preserve">Le titulaire doit notamment, préalablement au détachement, adresser à l’inspection du travail ainsi qu’au maître d’ouvrage une déclaration de détachement et doit désigner un représentant en France.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keepNext w:val="true"/>
        <w:pBdr>
          <w:top w:val="single" w:sz="4" w:space="1" w:color="000000"/>
          <w:left w:val="single" w:sz="4" w:space="4" w:color="000000"/>
          <w:bottom w:val="single" w:sz="4" w:space="1" w:color="000000"/>
          <w:right w:val="single" w:sz="4" w:space="4" w:color="000000"/>
        </w:pBdr>
        <w:shd w:val="clear" w:color="auto" w:fill="FFFFFF"/>
        <w:spacing w:before="0" w:after="0"/>
        <w:jc w:val="both"/>
        <w:pPrChange w:id="0" w:author="Author1">
          <w:pPr>
            <w:jc w:val="both"/>
            <w:pBdr>
              <w:top w:val="single" w:sz="4" w:space="1" w:color="000000"/>
              <w:left w:val="single" w:sz="4" w:space="4" w:color="000000"/>
              <w:bottom w:val="single" w:sz="4" w:space="1" w:color="000000"/>
              <w:right w:val="single" w:sz="4" w:space="4" w:color="000000"/>
            </w:pBdr>
            <w:keepNext w:val="true"/>
            <w:shd w:val="clear" w:color="auto" w:fill="FFFFFF"/>
          </w:pPr>
        </w:pPrChange>
        <w:rPr>
          <w:rFonts w:eastAsia="Calibri" w:cs="Arial"/>
          <w:sz w:val="18"/>
          <w:lang w:val="fr-FR"/>
        </w:rPr>
      </w:pPr>
      <w:r>
        <w:rPr>
          <w:rFonts w:eastAsia="Calibri" w:cs="Arial"/>
          <w:sz w:val="18"/>
          <w:lang w:val="fr-FR"/>
        </w:rPr>
        <w:t>A noter : Le candidat procède à la signature de l’acte d’engagement au stade de la remise de son offre ou après attribution du marché selon les modalités prévues au règlement de la consultation.</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Fait en </w:t>
      </w:r>
      <w:r>
        <w:rPr>
          <w:rFonts w:eastAsia="Times New Roman"/>
          <w:lang w:val="fr-FR" w:eastAsia="fr-FR"/>
          <w:rPrChange w:id="0" w:author="Author1"/>
        </w:rPr>
        <w:t>un seul original</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del w:id="590" w:author="Author3"/>
        </w:rPr>
      </w:pPr>
      <w:r>
        <w:rPr>
          <w:rFonts w:eastAsia="Times New Roman"/>
          <w:lang w:val="fr-FR" w:eastAsia="fr-FR"/>
        </w:rPr>
        <w:t>(En application de l’article 1375 du code civil, le contrat doit être établi en autant d’originaux que de parties)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A ………………………………………, </w:t>
      </w:r>
      <w:r>
        <w:rPr>
          <w:rFonts w:eastAsia="Times New Roman"/>
          <w:lang w:val="fr-FR" w:eastAsia="fr-FR"/>
          <w:rPrChange w:id="0" w:author="Author1"/>
        </w:rPr>
        <w:t>le :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t>Mentions(s) manuscrites(s)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i/>
          <w:i/>
          <w:lang w:val="fr-FR" w:eastAsia="fr-FR"/>
        </w:rPr>
      </w:pPr>
      <w:r>
        <w:rPr>
          <w:rFonts w:eastAsia="Times New Roman"/>
          <w:i/>
          <w:lang w:val="fr-FR" w:eastAsia="fr-FR"/>
        </w:rPr>
        <w:t>"lu et approuvé"</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Signature(s) du (ou des) société(s) et/ou</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entrepreneur(s) ou du mandataire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dûment habilité par un pouvoir </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(ci-joint) de l’ensemble des cotraitants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ins w:id="593" w:author="Author1"/>
        </w:rPr>
      </w:pPr>
      <w:ins w:id="592"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595" w:author="Author1"/>
        </w:rPr>
      </w:pPr>
      <w:ins w:id="594"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597" w:author="Author1"/>
        </w:rPr>
      </w:pPr>
      <w:ins w:id="596"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599" w:author="Author1"/>
        </w:rPr>
      </w:pPr>
      <w:ins w:id="598"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601" w:author="Author1"/>
        </w:rPr>
      </w:pPr>
      <w:ins w:id="600" w:author="Author1">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602" w:author="Author1"/>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603" w:author="Author1"/>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604" w:author="Author1"/>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ins w:id="606" w:author="Author1"/>
        </w:rPr>
      </w:pPr>
      <w:ins w:id="605"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08" w:author="Author1"/>
        </w:rPr>
      </w:pPr>
      <w:ins w:id="607"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10" w:author="Author1"/>
        </w:rPr>
      </w:pPr>
      <w:ins w:id="609"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12" w:author="Author1"/>
        </w:rPr>
      </w:pPr>
      <w:ins w:id="611"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14" w:author="Author1"/>
        </w:rPr>
      </w:pPr>
      <w:ins w:id="613"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16" w:author="Author1"/>
        </w:rPr>
      </w:pPr>
      <w:ins w:id="615"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18" w:author="Author1"/>
        </w:rPr>
      </w:pPr>
      <w:ins w:id="617"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20" w:author="Author1"/>
        </w:rPr>
      </w:pPr>
      <w:ins w:id="619"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22" w:author="Author1"/>
        </w:rPr>
      </w:pPr>
      <w:ins w:id="621"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24" w:author="Author1"/>
        </w:rPr>
      </w:pPr>
      <w:ins w:id="623"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26" w:author="Author1"/>
        </w:rPr>
      </w:pPr>
      <w:ins w:id="625"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28" w:author="Author1"/>
        </w:rPr>
      </w:pPr>
      <w:ins w:id="627"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30" w:author="Author1"/>
        </w:rPr>
      </w:pPr>
      <w:ins w:id="629" w:author="Author1">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32" w:author="Author2"/>
        </w:rPr>
      </w:pPr>
      <w:ins w:id="631"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34" w:author="Author2"/>
        </w:rPr>
      </w:pPr>
      <w:ins w:id="633"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36" w:author="Author2"/>
        </w:rPr>
      </w:pPr>
      <w:ins w:id="635"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38" w:author="Author2"/>
        </w:rPr>
      </w:pPr>
      <w:ins w:id="637" w:author="Author2">
        <w:r>
          <w:rPr>
            <w:rFonts w:eastAsia="Times New Roman"/>
            <w:lang w:val="fr-FR" w:eastAsia="fr-FR"/>
          </w:rPr>
        </w:r>
      </w:ins>
    </w:p>
    <w:p>
      <w:pPr>
        <w:pStyle w:val="Normal"/>
        <w:tabs>
          <w:tab w:val="clear" w:pos="708"/>
          <w:tab w:val="left" w:pos="9356" w:leader="dot"/>
        </w:tabs>
        <w:spacing w:before="0" w:after="0"/>
        <w:jc w:val="both"/>
        <w:rPr>
          <w:rFonts w:eastAsia="Times New Roman"/>
          <w:lang w:val="fr-FR" w:eastAsia="fr-FR"/>
          <w:ins w:id="640" w:author="Author2"/>
        </w:rPr>
      </w:pPr>
      <w:ins w:id="639" w:author="Author2">
        <w:r>
          <w:rPr>
            <w:rFonts w:eastAsia="Times New Roman"/>
            <w:lang w:val="fr-FR" w:eastAsia="fr-FR"/>
          </w:rPr>
        </w:r>
      </w:ins>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r>
    </w:p>
    <w:p>
      <w:pPr>
        <w:pStyle w:val="01-TITRE1"/>
        <w:numPr>
          <w:ilvl w:val="0"/>
          <w:numId w:val="17"/>
        </w:numPr>
        <w:spacing w:before="0" w:after="0"/>
        <w:jc w:val="both"/>
        <w:pPrChange w:id="0" w:author="Author1">
          <w:pPr>
            <w:pStyle w:val="01-TITRE1"/>
            <w:jc w:val="both"/>
          </w:pPr>
        </w:pPrChange>
        <w:rPr>
          <w:lang w:eastAsia="fr-FR"/>
        </w:rPr>
      </w:pPr>
      <w:bookmarkStart w:id="109" w:name="_Toc52938555"/>
      <w:bookmarkStart w:id="110" w:name="_Toc53285142"/>
      <w:bookmarkStart w:id="111" w:name="_Toc76197031"/>
      <w:bookmarkStart w:id="112" w:name="_Toc70411735"/>
      <w:bookmarkStart w:id="113" w:name="_Toc130905653"/>
      <w:bookmarkStart w:id="114" w:name="_Toc219914274"/>
      <w:r>
        <w:rPr>
          <w:lang w:eastAsia="fr-FR"/>
        </w:rPr>
        <w:t>APPROBATION DU MARCHE</w:t>
      </w:r>
      <w:bookmarkEnd w:id="109"/>
      <w:bookmarkEnd w:id="110"/>
      <w:bookmarkEnd w:id="111"/>
      <w:bookmarkEnd w:id="112"/>
      <w:bookmarkEnd w:id="113"/>
      <w:bookmarkEnd w:id="114"/>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val="fr-FR" w:eastAsia="fr-FR"/>
        </w:rPr>
      </w:pPr>
      <w:r>
        <w:rPr>
          <w:rFonts w:eastAsia="Times New Roman"/>
          <w:b/>
          <w:lang w:val="fr-FR" w:eastAsia="fr-FR"/>
          <w:rPrChange w:id="0" w:author="Author1">
            <w:rPr>
              <w:b/>
            </w:rPr>
          </w:rPrChange>
        </w:rPr>
        <w:t>La présente offre est acceptée.</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val="fr-FR" w:eastAsia="fr-FR"/>
        </w:rPr>
      </w:pPr>
      <w:r>
        <w:rPr>
          <w:rFonts w:eastAsia="Times New Roman"/>
          <w:b/>
          <w:lang w:val="fr-FR" w:eastAsia="fr-FR"/>
        </w:rPr>
      </w:r>
    </w:p>
    <w:p>
      <w:pPr>
        <w:pStyle w:val="Normal"/>
        <w:tabs>
          <w:tab w:val="clear" w:pos="708"/>
          <w:tab w:val="left" w:pos="9356" w:leader="dot"/>
        </w:tabs>
        <w:spacing w:before="0" w:afterAutospacing="1"/>
        <w:jc w:val="both"/>
        <w:rPr>
          <w:rFonts w:eastAsia="Times New Roman"/>
          <w:lang w:val="fr-FR" w:eastAsia="fr-FR"/>
        </w:rPr>
      </w:pPr>
      <w:r>
        <w:rPr>
          <w:rFonts w:eastAsia="Times New Roman"/>
          <w:lang w:val="fr-FR" w:eastAsia="fr-FR"/>
        </w:rPr>
        <w:t xml:space="preserve">Montant € H.T. : </w:t>
      </w:r>
      <w:r>
        <w:rPr>
          <w:rFonts w:eastAsia="Times New Roman"/>
          <w:lang w:val="fr-FR" w:eastAsia="fr-FR"/>
          <w:rPrChange w:id="0" w:author="Author1"/>
        </w:rPr>
        <w:tab/>
      </w:r>
    </w:p>
    <w:p>
      <w:pPr>
        <w:pStyle w:val="Normal"/>
        <w:tabs>
          <w:tab w:val="clear" w:pos="708"/>
          <w:tab w:val="left" w:pos="9356" w:leader="dot"/>
        </w:tabs>
        <w:spacing w:before="0" w:afterAutospacing="1"/>
        <w:jc w:val="both"/>
        <w:pPrChange w:id="0" w:author="Author1">
          <w:pPr>
            <w:jc w:val="both"/>
            <w:tabs>
              <w:tab w:val="left" w:pos="9356" w:leader="dot"/>
            </w:tabs>
          </w:pPr>
        </w:pPrChange>
        <w:rPr>
          <w:rFonts w:eastAsia="Times New Roman"/>
          <w:lang w:val="fr-FR" w:eastAsia="fr-FR"/>
        </w:rPr>
      </w:pPr>
      <w:r>
        <w:rPr>
          <w:rFonts w:eastAsia="Times New Roman"/>
          <w:lang w:val="fr-FR" w:eastAsia="fr-FR"/>
        </w:rPr>
        <w:t>Taux de T.V.A. de ................. %   Montant € :....................................................</w:t>
      </w:r>
    </w:p>
    <w:p>
      <w:pPr>
        <w:pStyle w:val="Normal"/>
        <w:tabs>
          <w:tab w:val="clear" w:pos="708"/>
          <w:tab w:val="left" w:pos="9356" w:leader="dot"/>
        </w:tabs>
        <w:spacing w:before="0" w:afterAutospacing="1"/>
        <w:jc w:val="both"/>
        <w:pPrChange w:id="0" w:author="Author1">
          <w:pPr>
            <w:jc w:val="both"/>
            <w:tabs>
              <w:tab w:val="left" w:pos="9356" w:leader="dot"/>
            </w:tabs>
          </w:pPr>
        </w:pPrChange>
        <w:rPr>
          <w:rFonts w:eastAsia="Times New Roman"/>
          <w:lang w:val="fr-FR" w:eastAsia="fr-FR"/>
        </w:rPr>
      </w:pPr>
      <w:r>
        <w:rPr>
          <w:rFonts w:eastAsia="Times New Roman"/>
          <w:lang w:val="fr-FR" w:eastAsia="fr-FR"/>
        </w:rPr>
        <w:t xml:space="preserve">Montant € T.T.C. : </w:t>
      </w:r>
      <w:r>
        <w:rPr>
          <w:rFonts w:eastAsia="Times New Roman"/>
          <w:lang w:val="fr-FR" w:eastAsia="fr-FR"/>
          <w:rPrChange w:id="0" w:author="Author1"/>
        </w:rPr>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b/>
          <w:lang w:val="fr-FR" w:eastAsia="fr-FR"/>
        </w:rPr>
      </w:pPr>
      <w:r>
        <w:rPr>
          <w:rFonts w:eastAsia="Times New Roman"/>
          <w:b/>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t>Les sous-traitants proposés à l’article 4.3 ci-dessus sont acceptés comme ayant droit au paiement direct dans les conditions indiquées.</w:t>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t>A</w:t>
      </w:r>
      <w:r>
        <w:rPr>
          <w:rFonts w:eastAsia="Times New Roman"/>
          <w:lang w:val="fr-FR" w:eastAsia="fr-FR"/>
          <w:rPrChange w:id="0" w:author="Author1"/>
        </w:rPr>
        <w:t xml:space="preserve"> AGEN, le : </w:t>
        <w:tab/>
      </w:r>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shd w:fill="FFFFFF" w:val="clear"/>
          <w:lang w:val="fr-FR" w:eastAsia="fr-FR"/>
        </w:rPr>
      </w:pPr>
      <w:r>
        <w:rPr>
          <w:rFonts w:eastAsia="Times New Roman"/>
          <w:shd w:fill="FFFFFF" w:val="clear"/>
          <w:lang w:val="fr-FR" w:eastAsia="fr-FR"/>
        </w:rPr>
      </w:r>
    </w:p>
    <w:p>
      <w:pPr>
        <w:pStyle w:val="Normal"/>
        <w:tabs>
          <w:tab w:val="clear" w:pos="708"/>
          <w:tab w:val="left" w:pos="9356" w:leader="dot"/>
        </w:tabs>
        <w:spacing w:before="0" w:after="0"/>
        <w:jc w:val="both"/>
        <w:rPr>
          <w:rFonts w:eastAsia="Times New Roman"/>
          <w:szCs w:val="18"/>
          <w:lang w:val="fr-FR" w:eastAsia="fr-FR"/>
        </w:rPr>
      </w:pPr>
      <w:bookmarkStart w:id="115" w:name="_Toc131224167"/>
      <w:bookmarkStart w:id="116" w:name="_Toc127865875"/>
      <w:bookmarkStart w:id="117" w:name="_Toc127866006"/>
      <w:bookmarkStart w:id="118" w:name="_Toc127866269"/>
      <w:bookmarkStart w:id="119" w:name="_Toc136683214"/>
      <w:bookmarkEnd w:id="115"/>
      <w:bookmarkEnd w:id="116"/>
      <w:bookmarkEnd w:id="117"/>
      <w:bookmarkEnd w:id="118"/>
      <w:bookmarkEnd w:id="119"/>
      <w:r>
        <w:rPr>
          <w:rFonts w:eastAsia="Times New Roman"/>
          <w:szCs w:val="18"/>
          <w:lang w:val="fr-FR" w:eastAsia="fr-FR"/>
        </w:rPr>
        <w:t>Signature :</w:t>
      </w:r>
    </w:p>
    <w:p>
      <w:pPr>
        <w:pStyle w:val="Normal"/>
        <w:spacing w:before="0" w:after="0"/>
        <w:ind w:firstLine="708" w:left="708"/>
        <w:jc w:val="both"/>
        <w:pPrChange w:id="0" w:author="Author1">
          <w:pPr>
            <w:jc w:val="both"/>
            <w:ind w:firstLine="708" w:left="708"/>
          </w:pPr>
        </w:pPrChange>
        <w:rPr>
          <w:rFonts w:eastAsia="Times New Roman"/>
          <w:lang w:val="fr-FR" w:eastAsia="fr-FR"/>
        </w:rPr>
      </w:pPr>
      <w:r>
        <w:rPr>
          <w:rFonts w:eastAsia="Times New Roman"/>
          <w:lang w:val="fr-FR" w:eastAsia="fr-FR"/>
        </w:rPr>
        <w:t>Le Préfet</w:t>
      </w:r>
    </w:p>
    <w:p>
      <w:pPr>
        <w:pStyle w:val="Normal"/>
        <w:tabs>
          <w:tab w:val="clear" w:pos="708"/>
          <w:tab w:val="left" w:pos="9356" w:leader="dot"/>
        </w:tabs>
        <w:spacing w:before="0" w:after="0"/>
        <w:ind w:hanging="360" w:left="587"/>
        <w:jc w:val="both"/>
        <w:pPrChange w:id="0" w:author="Author1">
          <w:pPr>
            <w:jc w:val="both"/>
            <w:tabs>
              <w:tab w:val="left" w:pos="9356" w:leader="dot"/>
            </w:tabs>
            <w:ind w:hanging="360" w:left="587"/>
          </w:pPr>
        </w:pPrChange>
        <w:rPr>
          <w:rFonts w:eastAsia="Times New Roman"/>
          <w:lang w:val="fr-FR" w:eastAsia="fr-FR"/>
        </w:rPr>
      </w:pPr>
      <w:r>
        <w:rPr>
          <w:rFonts w:eastAsia="Times New Roman"/>
          <w:lang w:val="fr-FR" w:eastAsia="fr-FR"/>
        </w:rPr>
      </w:r>
      <w:bookmarkStart w:id="120" w:name="_Toc131224167_Copie_1"/>
      <w:bookmarkStart w:id="121" w:name="_Toc127865875_Copie_1"/>
      <w:bookmarkStart w:id="122" w:name="_Toc127866006_Copie_1"/>
      <w:bookmarkStart w:id="123" w:name="_Toc127866269_Copie_1"/>
      <w:bookmarkStart w:id="124" w:name="_Toc136683214_Copie_1"/>
      <w:bookmarkStart w:id="125" w:name="_Toc131224167_Copie_1"/>
      <w:bookmarkStart w:id="126" w:name="_Toc127865875_Copie_1"/>
      <w:bookmarkStart w:id="127" w:name="_Toc127866006_Copie_1"/>
      <w:bookmarkStart w:id="128" w:name="_Toc127866269_Copie_1"/>
      <w:bookmarkStart w:id="129" w:name="_Toc136683214_Copie_1"/>
      <w:bookmarkEnd w:id="125"/>
      <w:bookmarkEnd w:id="126"/>
      <w:bookmarkEnd w:id="127"/>
      <w:bookmarkEnd w:id="128"/>
      <w:bookmarkEnd w:id="129"/>
    </w:p>
    <w:p>
      <w:pPr>
        <w:pStyle w:val="Normal"/>
        <w:tabs>
          <w:tab w:val="clear" w:pos="708"/>
          <w:tab w:val="left" w:pos="9356" w:leader="dot"/>
        </w:tabs>
        <w:spacing w:before="0" w:after="0"/>
        <w:jc w:val="both"/>
        <w:pPrChange w:id="0" w:author="Author1">
          <w:pPr>
            <w:jc w:val="both"/>
            <w:tabs>
              <w:tab w:val="left" w:pos="9356" w:leader="dot"/>
            </w:tabs>
          </w:pPr>
        </w:pPrChange>
        <w:rPr>
          <w:rFonts w:eastAsia="Times New Roman"/>
          <w:lang w:val="fr-FR" w:eastAsia="fr-FR"/>
        </w:rPr>
      </w:pPr>
      <w:r>
        <w:rPr>
          <w:rFonts w:eastAsia="Times New Roman"/>
          <w:lang w:val="fr-FR" w:eastAsia="fr-FR"/>
        </w:rPr>
      </w:r>
    </w:p>
    <w:p>
      <w:pPr>
        <w:pStyle w:val="Normal"/>
        <w:tabs>
          <w:tab w:val="clear" w:pos="708"/>
          <w:tab w:val="left" w:pos="9356" w:leader="dot"/>
        </w:tabs>
        <w:spacing w:before="0" w:after="0"/>
        <w:jc w:val="both"/>
        <w:rPr>
          <w:rFonts w:eastAsia="Times New Roman"/>
          <w:lang w:val="fr-FR" w:eastAsia="fr-FR"/>
        </w:rPr>
      </w:pPr>
      <w:r>
        <w:rPr>
          <w:rFonts w:eastAsia="Times New Roman"/>
          <w:lang w:val="fr-FR" w:eastAsia="fr-FR"/>
        </w:rPr>
      </w:r>
    </w:p>
    <w:p>
      <w:pPr>
        <w:pStyle w:val="Normal"/>
        <w:spacing w:before="0" w:after="0"/>
        <w:jc w:val="both"/>
        <w:rPr>
          <w:lang w:val="fr-FR"/>
        </w:rPr>
      </w:pPr>
      <w:r>
        <w:rPr>
          <w:lang w:val="fr-FR"/>
        </w:rPr>
      </w:r>
    </w:p>
    <w:sectPr>
      <w:footerReference w:type="even" r:id="rId3"/>
      <w:footerReference w:type="default" r:id="rId4"/>
      <w:footerReference w:type="first" r:id="rId5"/>
      <w:type w:val="nextPage"/>
      <w:pgSz w:w="11906" w:h="16838"/>
      <w:pgMar w:left="851" w:right="851" w:gutter="0" w:header="0" w:top="1021" w:footer="170" w:bottom="851"/>
      <w:pgNumType w:fmt="decimal"/>
      <w:formProt w:val="false"/>
      <w:titlePg/>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Author1" w:initials="5">
    <w:p>
      <w:pPr>
        <w:overflowPunct w:val="true"/>
        <w:spacing w:before="0" w:after="0" w:lineRule="auto" w:line="240"/>
        <w:rPr/>
      </w:pPr>
      <w:r>
        <w:rPr>
          <w:rFonts w:ascii="Liberation Serif" w:hAnsi="Liberation Serif" w:eastAsia="Segoe UI" w:cs="Tahoma"/>
          <w:kern w:val="0"/>
          <w:sz w:val="24"/>
          <w:szCs w:val="24"/>
          <w:lang w:val="en-US" w:eastAsia="en-US" w:bidi="en-US"/>
        </w:rPr>
        <w:t>Claudine = Est-ce obligatoire ?</w:t>
      </w:r>
    </w:p>
  </w:comment>
  <w:comment w:id="1" w:author="Author1" w:initials="5">
    <w:p>
      <w:pPr>
        <w:overflowPunct w:val="false"/>
        <w:spacing w:before="0" w:after="0" w:lineRule="auto" w:line="240"/>
        <w:rPr/>
      </w:pPr>
      <w:r>
        <w:rPr>
          <w:rFonts w:ascii="Liberation Serif" w:hAnsi="Liberation Serif" w:eastAsia="Segoe UI" w:cs="Tahoma"/>
          <w:kern w:val="0"/>
          <w:sz w:val="24"/>
          <w:szCs w:val="24"/>
          <w:lang w:val="en-US" w:eastAsia="en-US" w:bidi="en-US"/>
        </w:rPr>
        <w:t>A compléter par le candidat</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Montserrat Light">
    <w:charset w:val="01"/>
    <w:family w:val="auto"/>
    <w:pitch w:val="default"/>
  </w:font>
  <w:font w:name="Montserrat">
    <w:charset w:val="01"/>
    <w:family w:val="auto"/>
    <w:pitch w:val="default"/>
  </w:font>
  <w:font w:name="Segoe UI">
    <w:charset w:val="01"/>
    <w:family w:val="auto"/>
    <w:pitch w:val="default"/>
  </w:font>
  <w:font w:name="Calibri">
    <w:charset w:val="01"/>
    <w:family w:val="auto"/>
    <w:pitch w:val="default"/>
  </w:font>
  <w:font w:name="Arial">
    <w:charset w:val="01"/>
    <w:family w:val="auto"/>
    <w:pitch w:val="default"/>
  </w:font>
  <w:font w:name="Arial Gras">
    <w:charset w:val="01"/>
    <w:family w:val="auto"/>
    <w:pitch w:val="default"/>
  </w:font>
  <w:font w:name="Arial Black">
    <w:charset w:val="01"/>
    <w:family w:val="auto"/>
    <w:pitch w:val="default"/>
  </w:font>
  <w:font w:name="Verdana">
    <w:charset w:val="01"/>
    <w:family w:val="auto"/>
    <w:pitch w:val="default"/>
  </w:font>
  <w:font w:name="Marianne">
    <w:charset w:val="01"/>
    <w:family w:val="auto"/>
    <w:pitch w:val="default"/>
  </w:font>
  <w:font w:name="Times New Roman">
    <w:charset w:val="01"/>
    <w:family w:val="auto"/>
    <w:pitch w:val="default"/>
  </w:font>
  <w:font w:name="Arial Narrow">
    <w:charset w:val="01"/>
    <w:family w:val="auto"/>
    <w:pitch w:val="default"/>
  </w:font>
  <w:font w:name="Times">
    <w:altName w:val="Times New Roman"/>
    <w:charset w:val="01"/>
    <w:family w:val="auto"/>
    <w:pitch w:val="default"/>
  </w:font>
  <w:font w:name="Tahoma">
    <w:charset w:val="01"/>
    <w:family w:val="auto"/>
    <w:pitch w:val="default"/>
  </w:font>
  <w:font w:name="AvantGarde">
    <w:charset w:val="01"/>
    <w:family w:val="auto"/>
    <w:pitch w:val="default"/>
  </w:font>
  <w:font w:name="Trebuchet MS">
    <w:charset w:val="01"/>
    <w:family w:val="auto"/>
    <w:pitch w:val="default"/>
  </w:font>
  <w:font w:name="Liberation Serif">
    <w:altName w:val="Times New Roman"/>
    <w:charset w:val="01"/>
    <w:family w:val="auto"/>
    <w:pitch w:val="default"/>
  </w:font>
  <w:font w:name="Wingdings">
    <w:charset w:val="02"/>
    <w:family w:val="auto"/>
    <w:pitch w:val="variable"/>
  </w:font>
  <w:font w:name="Courier New">
    <w:charset w:val="01"/>
    <w:family w:val="modern"/>
    <w:pitch w:val="fixed"/>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sdtPr>
    <w:sdtContent>
      <w:p>
        <w:pPr>
          <w:pStyle w:val="Footer"/>
          <w:rPr/>
        </w:pPr>
        <w:del w:id="645" w:author="Author3">
          <w:r>
            <w:rPr>
              <w:color w:val="E71C1A"/>
              <w:sz w:val="18"/>
              <w:szCs w:val="18"/>
            </w:rPr>
            <w:delText>TOUS DROITS RESERVES</w:delText>
          </w:r>
        </w:del>
        <w:r>
          <w:rPr>
            <w:color w:val="E71C1A"/>
            <w:sz w:val="18"/>
            <w:szCs w:val="18"/>
          </w:rPr>
          <w:tab/>
          <w:tab/>
        </w:r>
        <w:r>
          <w:rPr/>
          <w:t xml:space="preserve">                                                  </w:t>
        </w:r>
        <w:r>
          <w:rPr/>
          <w:fldChar w:fldCharType="begin"/>
        </w:r>
        <w:r>
          <w:rPr/>
          <w:instrText xml:space="preserve"> PAGE </w:instrText>
        </w:r>
        <w:r>
          <w:rPr/>
          <w:fldChar w:fldCharType="separate"/>
        </w:r>
        <w:r>
          <w:rPr/>
          <w:t>14</w:t>
        </w:r>
        <w:r>
          <w:rPr/>
          <w:fldChar w:fldCharType="end"/>
        </w:r>
      </w:p>
      <w:p>
        <w:pPr>
          <w:pStyle w:val="Footer"/>
          <w:spacing w:before="0" w:after="160"/>
          <w:rPr>
            <w:sz w:val="2"/>
            <w:szCs w:val="2"/>
          </w:rPr>
        </w:pPr>
        <w:r>
          <w:rPr>
            <w:sz w:val="2"/>
            <w:szCs w:val="2"/>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576"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abstractNum w:abstractNumId="2">
    <w:lvl w:ilvl="0">
      <w:start w:val="1"/>
      <w:numFmt w:val="upperRoman"/>
      <w:suff w:val="space"/>
      <w:lvlText w:val="%1."/>
      <w:lvlJc w:val="left"/>
      <w:pPr>
        <w:tabs>
          <w:tab w:val="num" w:pos="0"/>
        </w:tabs>
        <w:ind w:left="360" w:hanging="360"/>
      </w:pPr>
      <w:rPr>
        <w:sz w:val="32"/>
        <w:i w:val="false"/>
        <w:b/>
        <w:rFonts w:ascii="Montserrat" w:hAnsi="Montserrat"/>
        <w:color w:val="79868D"/>
      </w:rPr>
    </w:lvl>
    <w:lvl w:ilvl="1">
      <w:start w:val="1"/>
      <w:numFmt w:val="decimal"/>
      <w:suff w:val="space"/>
      <w:lvlText w:val="%1.%2 -"/>
      <w:lvlJc w:val="left"/>
      <w:pPr>
        <w:tabs>
          <w:tab w:val="num" w:pos="0"/>
        </w:tabs>
        <w:ind w:left="1247" w:hanging="890"/>
      </w:pPr>
      <w:rPr/>
    </w:lvl>
    <w:lvl w:ilvl="2">
      <w:start w:val="1"/>
      <w:numFmt w:val="lowerLetter"/>
      <w:suff w:val="space"/>
      <w:lvlText w:val="%3 - "/>
      <w:lvlJc w:val="left"/>
      <w:pPr>
        <w:tabs>
          <w:tab w:val="num" w:pos="0"/>
        </w:tabs>
        <w:ind w:left="1418" w:hanging="698"/>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bullet"/>
      <w:lvlText w:val=""/>
      <w:lvlJc w:val="left"/>
      <w:pPr>
        <w:tabs>
          <w:tab w:val="num" w:pos="0"/>
        </w:tabs>
        <w:ind w:left="644" w:hanging="360"/>
      </w:pPr>
      <w:rPr>
        <w:rFonts w:ascii="Wingdings" w:hAnsi="Wingdings" w:cs="Wingdings" w:hint="default"/>
        <w:sz w:val="22"/>
        <w:color w:val="E21D1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57" w:hanging="360"/>
      </w:pPr>
      <w:rPr>
        <w:rFonts w:ascii="Wingdings" w:hAnsi="Wingdings" w:cs="Wingdings" w:hint="default"/>
        <w:sz w:val="22"/>
        <w:color w:themeColor="text1" w:themeTint="80" w:val="7F7F7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1211" w:hanging="360"/>
      </w:pPr>
      <w:rPr>
        <w:rFonts w:ascii="Montserrat" w:hAnsi="Montserrat" w:cs="Montserrat" w:hint="default"/>
        <w:color w:themeColor="text1" w:themeTint="80" w:val="7F7F7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sz w:val="24"/>
        <w:szCs w:val="24"/>
      </w:rPr>
    </w:lvl>
    <w:lvl w:ilvl="1">
      <w:start w:val="1"/>
      <w:numFmt w:val="bullet"/>
      <w:lvlText w:val="o"/>
      <w:lvlJc w:val="left"/>
      <w:pPr>
        <w:tabs>
          <w:tab w:val="num" w:pos="0"/>
        </w:tabs>
        <w:ind w:left="1440" w:hanging="360"/>
      </w:pPr>
      <w:rPr>
        <w:rFonts w:ascii="Courier New" w:hAnsi="Courier New" w:cs="Courier New" w:hint="default"/>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284"/>
        </w:tabs>
        <w:ind w:left="644" w:hanging="360"/>
      </w:pPr>
      <w:rPr>
        <w:rFonts w:ascii="Wingdings" w:hAnsi="Wingdings" w:cs="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1491"/>
        </w:tabs>
        <w:ind w:left="1134" w:hanging="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decimal"/>
      <w:lvlText w:val="ARTICLE %1 – "/>
      <w:lvlJc w:val="left"/>
      <w:pPr>
        <w:tabs>
          <w:tab w:val="num" w:pos="0"/>
        </w:tabs>
        <w:ind w:left="360" w:hanging="360"/>
      </w:pPr>
      <w:rPr>
        <w:smallCaps w:val="false"/>
        <w:caps w:val="false"/>
        <w:dstrike w:val="false"/>
        <w:strike w:val="false"/>
        <w:vertAlign w:val="baseline"/>
        <w:position w:val="0"/>
        <w:sz w:val="20"/>
        <w:sz w:val="20"/>
        <w:spacing w:val="0"/>
        <w:i w:val="false"/>
        <w:u w:val="none"/>
        <w:b w:val="false"/>
        <w:kern w:val="0"/>
        <w:effect w:val="none"/>
        <w:iCs w:val="false"/>
        <w:bCs w:val="false"/>
        <w:em w:val="none"/>
        <w:vanish w:val="false"/>
        <w:color w:val="000000"/>
        <w14:cntxtAlts>
          <w14:cntxtAlts/>
        </w14:cntxtAlts>
        <w14:glow w14:rad="0">
          <w14:srgbClr w14:val="000000"/>
        </w14:glow>
        <w14:ligatures w14:val="none"/>
        <w14:numForm w14:val="default"/>
        <w14:numSpacing w14:val="default"/>
        <w14:props3d w14:extrusionH="0" w14:contourW="0" w14:prstMaterial="none"/>
        <w14:reflection w14:blurRad="0" w14:stA="0" w14:stPos="0" w14:endA="0" w14:endPos="0" w14:dist="0" w14:dir="0" w14:fadeDir="0" w14:sx="0" w14:sy="0" w14:kx="0" w14:ky="0" w14:algn="none"/>
        <w14:scene3d>
          <w14:camera w14:prst="orthographicFront"/>
          <w14:lightRig w14:rig="threePt" w14:dir="t">
            <w14:rot w14:lat="0" w14:lon="0" w14:rev="0"/>
          </w14:lightRig>
        </w14:scene3d>
        <w14:shadow w14:blurRad="0" w14:dist="0" w14:dir="0" w14:sx="0" w14:sy="0" w14:kx="0" w14:ky="0" w14:algn="none">
          <w14:srgbClr w14:val="000000"/>
        </w14:shadow>
        <w14:stylisticSets/>
        <w14:textOutline w14:w="0" w14:cap="rnd" w14:cmpd="sng" w14:algn="ctr">
          <w14:noFill/>
          <w14:prstDash w14:val="solid"/>
          <w14:bevel/>
        </w14:textOutlin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bullet"/>
      <w:lvlText w:val=""/>
      <w:lvlJc w:val="left"/>
      <w:pPr>
        <w:tabs>
          <w:tab w:val="num" w:pos="0"/>
        </w:tabs>
        <w:ind w:left="833" w:hanging="360"/>
      </w:pPr>
      <w:rPr>
        <w:rFonts w:ascii="Symbol" w:hAnsi="Symbol" w:cs="Symbol" w:hint="default"/>
      </w:rPr>
    </w:lvl>
    <w:lvl w:ilvl="1">
      <w:start w:val="1"/>
      <w:numFmt w:val="bullet"/>
      <w:lvlText w:val="o"/>
      <w:lvlJc w:val="left"/>
      <w:pPr>
        <w:tabs>
          <w:tab w:val="num" w:pos="0"/>
        </w:tabs>
        <w:ind w:left="1553" w:hanging="360"/>
      </w:pPr>
      <w:rPr>
        <w:rFonts w:ascii="Courier New" w:hAnsi="Courier New" w:cs="Courier New" w:hint="default"/>
      </w:rPr>
    </w:lvl>
    <w:lvl w:ilvl="2">
      <w:start w:val="1"/>
      <w:numFmt w:val="bullet"/>
      <w:lvlText w:val=""/>
      <w:lvlJc w:val="left"/>
      <w:pPr>
        <w:tabs>
          <w:tab w:val="num" w:pos="0"/>
        </w:tabs>
        <w:ind w:left="2273" w:hanging="360"/>
      </w:pPr>
      <w:rPr>
        <w:rFonts w:ascii="Wingdings" w:hAnsi="Wingdings" w:cs="Wingdings" w:hint="default"/>
      </w:rPr>
    </w:lvl>
    <w:lvl w:ilvl="3">
      <w:start w:val="1"/>
      <w:numFmt w:val="bullet"/>
      <w:lvlText w:val=""/>
      <w:lvlJc w:val="left"/>
      <w:pPr>
        <w:tabs>
          <w:tab w:val="num" w:pos="0"/>
        </w:tabs>
        <w:ind w:left="2993" w:hanging="360"/>
      </w:pPr>
      <w:rPr>
        <w:rFonts w:ascii="Symbol" w:hAnsi="Symbol" w:cs="Symbol" w:hint="default"/>
      </w:rPr>
    </w:lvl>
    <w:lvl w:ilvl="4">
      <w:start w:val="1"/>
      <w:numFmt w:val="bullet"/>
      <w:lvlText w:val="o"/>
      <w:lvlJc w:val="left"/>
      <w:pPr>
        <w:tabs>
          <w:tab w:val="num" w:pos="0"/>
        </w:tabs>
        <w:ind w:left="3713" w:hanging="360"/>
      </w:pPr>
      <w:rPr>
        <w:rFonts w:ascii="Courier New" w:hAnsi="Courier New" w:cs="Courier New" w:hint="default"/>
      </w:rPr>
    </w:lvl>
    <w:lvl w:ilvl="5">
      <w:start w:val="1"/>
      <w:numFmt w:val="bullet"/>
      <w:lvlText w:val=""/>
      <w:lvlJc w:val="left"/>
      <w:pPr>
        <w:tabs>
          <w:tab w:val="num" w:pos="0"/>
        </w:tabs>
        <w:ind w:left="4433" w:hanging="360"/>
      </w:pPr>
      <w:rPr>
        <w:rFonts w:ascii="Wingdings" w:hAnsi="Wingdings" w:cs="Wingdings" w:hint="default"/>
      </w:rPr>
    </w:lvl>
    <w:lvl w:ilvl="6">
      <w:start w:val="1"/>
      <w:numFmt w:val="bullet"/>
      <w:lvlText w:val=""/>
      <w:lvlJc w:val="left"/>
      <w:pPr>
        <w:tabs>
          <w:tab w:val="num" w:pos="0"/>
        </w:tabs>
        <w:ind w:left="5153" w:hanging="360"/>
      </w:pPr>
      <w:rPr>
        <w:rFonts w:ascii="Symbol" w:hAnsi="Symbol" w:cs="Symbol" w:hint="default"/>
      </w:rPr>
    </w:lvl>
    <w:lvl w:ilvl="7">
      <w:start w:val="1"/>
      <w:numFmt w:val="bullet"/>
      <w:lvlText w:val="o"/>
      <w:lvlJc w:val="left"/>
      <w:pPr>
        <w:tabs>
          <w:tab w:val="num" w:pos="0"/>
        </w:tabs>
        <w:ind w:left="5873" w:hanging="360"/>
      </w:pPr>
      <w:rPr>
        <w:rFonts w:ascii="Courier New" w:hAnsi="Courier New" w:cs="Courier New" w:hint="default"/>
      </w:rPr>
    </w:lvl>
    <w:lvl w:ilvl="8">
      <w:start w:val="1"/>
      <w:numFmt w:val="bullet"/>
      <w:lvlText w:val=""/>
      <w:lvlJc w:val="left"/>
      <w:pPr>
        <w:tabs>
          <w:tab w:val="num" w:pos="0"/>
        </w:tabs>
        <w:ind w:left="6593" w:hanging="360"/>
      </w:pPr>
      <w:rPr>
        <w:rFonts w:ascii="Wingdings" w:hAnsi="Wingdings" w:cs="Wingdings" w:hint="default"/>
      </w:rPr>
    </w:lvl>
  </w:abstractNum>
  <w:abstractNum w:abstractNumId="11">
    <w:lvl w:ilvl="0">
      <w:start w:val="1"/>
      <w:numFmt w:val="bullet"/>
      <w:lvlText w:val=""/>
      <w:lvlJc w:val="left"/>
      <w:pPr>
        <w:tabs>
          <w:tab w:val="num" w:pos="717"/>
        </w:tabs>
        <w:ind w:left="360" w:hanging="0"/>
      </w:pPr>
      <w:rPr>
        <w:rFonts w:ascii="Wingdings" w:hAnsi="Wingdings" w:cs="Wingdings" w:hint="default"/>
        <w:sz w:val="22"/>
        <w:szCs w:val="22"/>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2"/>
      <w:numFmt w:val="bullet"/>
      <w:lvlText w:val="-"/>
      <w:lvlJc w:val="left"/>
      <w:pPr>
        <w:tabs>
          <w:tab w:val="num" w:pos="2520"/>
        </w:tabs>
        <w:ind w:left="2520" w:hanging="360"/>
      </w:pPr>
      <w:rPr>
        <w:rFonts w:ascii="Verdana" w:hAnsi="Verdana" w:cs="Verdana"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lvl w:ilvl="0">
      <w:start w:val="1"/>
      <w:numFmt w:val="bullet"/>
      <w:lvlText w:val=""/>
      <w:lvlJc w:val="left"/>
      <w:pPr>
        <w:tabs>
          <w:tab w:val="num" w:pos="1080"/>
        </w:tabs>
        <w:ind w:left="1440" w:hanging="360"/>
      </w:pPr>
      <w:rPr>
        <w:rFonts w:ascii="Wingdings" w:hAnsi="Wingdings" w:cs="Wingdings" w:hint="default"/>
        <w:color w:val="auto"/>
      </w:rPr>
    </w:lvl>
    <w:lvl w:ilvl="1">
      <w:start w:val="1"/>
      <w:numFmt w:val="bullet"/>
      <w:lvlText w:val=""/>
      <w:lvlJc w:val="left"/>
      <w:pPr>
        <w:tabs>
          <w:tab w:val="num" w:pos="1437"/>
        </w:tabs>
        <w:ind w:left="1080" w:hanging="0"/>
      </w:pPr>
      <w:rPr>
        <w:rFonts w:ascii="Symbol" w:hAnsi="Symbol" w:cs="Symbol" w:hint="default"/>
        <w:color w:val="auto"/>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947" w:hanging="360"/>
      </w:pPr>
      <w:rPr>
        <w:b/>
      </w:rPr>
    </w:lvl>
    <w:lvl w:ilvl="1">
      <w:start w:val="1"/>
      <w:numFmt w:val="lowerLetter"/>
      <w:lvlText w:val="%2."/>
      <w:lvlJc w:val="left"/>
      <w:pPr>
        <w:tabs>
          <w:tab w:val="num" w:pos="0"/>
        </w:tabs>
        <w:ind w:left="1667" w:hanging="360"/>
      </w:pPr>
      <w:rPr/>
    </w:lvl>
    <w:lvl w:ilvl="2">
      <w:start w:val="1"/>
      <w:numFmt w:val="lowerRoman"/>
      <w:lvlText w:val="%3."/>
      <w:lvlJc w:val="right"/>
      <w:pPr>
        <w:tabs>
          <w:tab w:val="num" w:pos="0"/>
        </w:tabs>
        <w:ind w:left="2387" w:hanging="180"/>
      </w:pPr>
      <w:rPr/>
    </w:lvl>
    <w:lvl w:ilvl="3">
      <w:start w:val="1"/>
      <w:numFmt w:val="decimal"/>
      <w:lvlText w:val="%4."/>
      <w:lvlJc w:val="left"/>
      <w:pPr>
        <w:tabs>
          <w:tab w:val="num" w:pos="0"/>
        </w:tabs>
        <w:ind w:left="3107" w:hanging="360"/>
      </w:pPr>
      <w:rPr/>
    </w:lvl>
    <w:lvl w:ilvl="4">
      <w:start w:val="1"/>
      <w:numFmt w:val="lowerLetter"/>
      <w:lvlText w:val="%5."/>
      <w:lvlJc w:val="left"/>
      <w:pPr>
        <w:tabs>
          <w:tab w:val="num" w:pos="0"/>
        </w:tabs>
        <w:ind w:left="3827" w:hanging="360"/>
      </w:pPr>
      <w:rPr/>
    </w:lvl>
    <w:lvl w:ilvl="5">
      <w:start w:val="1"/>
      <w:numFmt w:val="lowerRoman"/>
      <w:lvlText w:val="%6."/>
      <w:lvlJc w:val="right"/>
      <w:pPr>
        <w:tabs>
          <w:tab w:val="num" w:pos="0"/>
        </w:tabs>
        <w:ind w:left="4547" w:hanging="180"/>
      </w:pPr>
      <w:rPr/>
    </w:lvl>
    <w:lvl w:ilvl="6">
      <w:start w:val="1"/>
      <w:numFmt w:val="decimal"/>
      <w:lvlText w:val="%7."/>
      <w:lvlJc w:val="left"/>
      <w:pPr>
        <w:tabs>
          <w:tab w:val="num" w:pos="0"/>
        </w:tabs>
        <w:ind w:left="5267" w:hanging="360"/>
      </w:pPr>
      <w:rPr/>
    </w:lvl>
    <w:lvl w:ilvl="7">
      <w:start w:val="1"/>
      <w:numFmt w:val="lowerLetter"/>
      <w:lvlText w:val="%8."/>
      <w:lvlJc w:val="left"/>
      <w:pPr>
        <w:tabs>
          <w:tab w:val="num" w:pos="0"/>
        </w:tabs>
        <w:ind w:left="5987" w:hanging="360"/>
      </w:pPr>
      <w:rPr/>
    </w:lvl>
    <w:lvl w:ilvl="8">
      <w:start w:val="1"/>
      <w:numFmt w:val="lowerRoman"/>
      <w:lvlText w:val="%9."/>
      <w:lvlJc w:val="right"/>
      <w:pPr>
        <w:tabs>
          <w:tab w:val="num" w:pos="0"/>
        </w:tabs>
        <w:ind w:left="6707" w:hanging="180"/>
      </w:pPr>
      <w:rPr/>
    </w:lvl>
  </w:abstractNum>
  <w:abstractNum w:abstractNumId="14">
    <w:lvl w:ilvl="0">
      <w:start w:val="1"/>
      <w:numFmt w:val="bullet"/>
      <w:lvlText w:val=""/>
      <w:lvlJc w:val="left"/>
      <w:pPr>
        <w:tabs>
          <w:tab w:val="num" w:pos="0"/>
        </w:tabs>
        <w:ind w:left="1287" w:hanging="360"/>
      </w:pPr>
      <w:rPr>
        <w:rFonts w:ascii="Wingdings" w:hAnsi="Wingdings" w:cs="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15">
    <w:lvl w:ilvl="0">
      <w:start w:val="1"/>
      <w:numFmt w:val="decimal"/>
      <w:lvlText w:val="ARTICLE %1 -"/>
      <w:lvlJc w:val="left"/>
      <w:pPr>
        <w:tabs>
          <w:tab w:val="num" w:pos="0"/>
        </w:tabs>
        <w:ind w:left="1494" w:hanging="360"/>
      </w:pPr>
      <w:rPr/>
    </w:lvl>
    <w:lvl w:ilvl="1">
      <w:start w:val="1"/>
      <w:numFmt w:val="decimal"/>
      <w:lvlText w:val="%1.%2."/>
      <w:lvlJc w:val="left"/>
      <w:pPr>
        <w:tabs>
          <w:tab w:val="num" w:pos="0"/>
        </w:tabs>
        <w:ind w:left="7946" w:hanging="432"/>
      </w:pPr>
      <w:rPr/>
    </w:lvl>
    <w:lvl w:ilvl="2">
      <w:start w:val="1"/>
      <w:numFmt w:val="decimal"/>
      <w:lvlText w:val="%1.%2.%3."/>
      <w:lvlJc w:val="left"/>
      <w:pPr>
        <w:tabs>
          <w:tab w:val="num" w:pos="0"/>
        </w:tabs>
        <w:ind w:left="5608"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
    <w:lvl w:ilvl="0">
      <w:start w:val="1"/>
      <w:numFmt w:val="bullet"/>
      <w:lvlText w:val=""/>
      <w:lvlJc w:val="left"/>
      <w:pPr>
        <w:tabs>
          <w:tab w:val="num" w:pos="0"/>
        </w:tabs>
        <w:ind w:left="644" w:hanging="360"/>
      </w:pPr>
      <w:rPr>
        <w:rFonts w:ascii="Wingdings" w:hAnsi="Wingdings" w:cs="Wingdings" w:hint="default"/>
        <w:color w:themeColor="accent1" w:val="7A868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decimal"/>
      <w:suff w:val="space"/>
      <w:lvlText w:val="%1."/>
      <w:lvlJc w:val="left"/>
      <w:pPr>
        <w:tabs>
          <w:tab w:val="num" w:pos="0"/>
        </w:tabs>
        <w:ind w:left="0" w:hanging="0"/>
      </w:pPr>
      <w:rPr>
        <w:caps/>
        <w:sz w:val="24"/>
        <w:i w:val="false"/>
        <w:b/>
        <w:rFonts w:ascii="Montserrat" w:hAnsi="Montserrat"/>
        <w:color w:themeColor="text1" w:val="000000"/>
      </w:rPr>
    </w:lvl>
    <w:lvl w:ilvl="1">
      <w:start w:val="1"/>
      <w:numFmt w:val="decimal"/>
      <w:suff w:val="space"/>
      <w:lvlText w:val="%1.%2"/>
      <w:lvlJc w:val="left"/>
      <w:pPr>
        <w:tabs>
          <w:tab w:val="num" w:pos="0"/>
        </w:tabs>
        <w:ind w:left="0" w:hanging="0"/>
      </w:pPr>
      <w:rPr>
        <w:sz w:val="24"/>
        <w:i w:val="false"/>
        <w:b/>
        <w:rFonts w:ascii="Montserrat" w:hAnsi="Montserrat"/>
        <w:color w:themeColor="accent1" w:val="7A868D"/>
      </w:rPr>
    </w:lvl>
    <w:lvl w:ilvl="2">
      <w:start w:val="1"/>
      <w:numFmt w:val="decimal"/>
      <w:suff w:val="space"/>
      <w:lvlText w:val="%1.%2.%3"/>
      <w:lvlJc w:val="left"/>
      <w:pPr>
        <w:tabs>
          <w:tab w:val="num" w:pos="0"/>
        </w:tabs>
        <w:ind w:left="0" w:hanging="0"/>
      </w:pPr>
      <w:rPr>
        <w:caps/>
        <w:sz w:val="24"/>
        <w:i w:val="false"/>
        <w:b w:val="false"/>
        <w:rFonts w:ascii="Montserrat" w:hAnsi="Montserrat"/>
        <w:color w:themeColor="accent1" w:val="7A868D"/>
      </w:rPr>
    </w:lvl>
    <w:lvl w:ilvl="3">
      <w:start w:val="1"/>
      <w:numFmt w:val="decimal"/>
      <w:suff w:val="space"/>
      <w:lvlText w:val="%1.%2.%3.%4"/>
      <w:lvlJc w:val="left"/>
      <w:pPr>
        <w:tabs>
          <w:tab w:val="num" w:pos="0"/>
        </w:tabs>
        <w:ind w:left="0" w:hanging="0"/>
      </w:pPr>
      <w:rPr>
        <w:caps/>
        <w:sz w:val="24"/>
        <w:i/>
        <w:b w:val="false"/>
        <w:rFonts w:ascii="Montserrat" w:hAnsi="Montserrat"/>
        <w:color w:themeColor="accent1" w:val="7A868D"/>
      </w:rPr>
    </w:lvl>
    <w:lvl w:ilvl="4">
      <w:start w:val="1"/>
      <w:numFmt w:val="none"/>
      <w:suff w:val="nothing"/>
      <w:lvlText w:val=""/>
      <w:lvlJc w:val="left"/>
      <w:pPr>
        <w:tabs>
          <w:tab w:val="num" w:pos="0"/>
        </w:tabs>
        <w:ind w:left="0" w:hanging="0"/>
      </w:pPr>
      <w:rPr>
        <w:caps/>
        <w:sz w:val="24"/>
        <w:i w:val="false"/>
        <w:b/>
        <w:color w:themeColor="text1" w:val="000000"/>
      </w:rPr>
    </w:lvl>
    <w:lvl w:ilvl="5">
      <w:start w:val="1"/>
      <w:numFmt w:val="none"/>
      <w:suff w:val="nothing"/>
      <w:lvlText w:val=""/>
      <w:lvlJc w:val="left"/>
      <w:pPr>
        <w:tabs>
          <w:tab w:val="num" w:pos="0"/>
        </w:tabs>
        <w:ind w:left="0" w:hanging="0"/>
      </w:pPr>
      <w:rPr>
        <w:caps/>
        <w:sz w:val="24"/>
        <w:i w:val="false"/>
        <w:b/>
        <w:color w:themeColor="text1" w:val="000000"/>
      </w:rPr>
    </w:lvl>
    <w:lvl w:ilvl="6">
      <w:start w:val="1"/>
      <w:numFmt w:val="none"/>
      <w:suff w:val="nothing"/>
      <w:lvlText w:val=""/>
      <w:lvlJc w:val="left"/>
      <w:pPr>
        <w:tabs>
          <w:tab w:val="num" w:pos="0"/>
        </w:tabs>
        <w:ind w:left="0" w:hanging="0"/>
      </w:pPr>
      <w:rPr>
        <w:caps/>
        <w:sz w:val="24"/>
        <w:i w:val="false"/>
        <w:b/>
        <w:color w:themeColor="text1" w:val="000000"/>
      </w:rPr>
    </w:lvl>
    <w:lvl w:ilvl="7">
      <w:start w:val="1"/>
      <w:numFmt w:val="none"/>
      <w:suff w:val="nothing"/>
      <w:lvlText w:val=""/>
      <w:lvlJc w:val="left"/>
      <w:pPr>
        <w:tabs>
          <w:tab w:val="num" w:pos="0"/>
        </w:tabs>
        <w:ind w:left="0" w:hanging="0"/>
      </w:pPr>
      <w:rPr>
        <w:caps/>
        <w:sz w:val="24"/>
        <w:i w:val="false"/>
        <w:b/>
        <w:color w:themeColor="text1" w:val="000000"/>
      </w:rPr>
    </w:lvl>
    <w:lvl w:ilvl="8">
      <w:start w:val="1"/>
      <w:numFmt w:val="none"/>
      <w:suff w:val="nothing"/>
      <w:lvlText w:val="%9."/>
      <w:lvlJc w:val="left"/>
      <w:pPr>
        <w:tabs>
          <w:tab w:val="num" w:pos="0"/>
        </w:tabs>
        <w:ind w:left="0" w:hanging="0"/>
      </w:pPr>
      <w:rPr/>
    </w:lvl>
  </w:abstractNum>
  <w:abstractNum w:abstractNumId="18">
    <w:lvl w:ilvl="0">
      <w:start w:val="1"/>
      <w:numFmt w:val="lowerLetter"/>
      <w:lvlText w:val="%1)"/>
      <w:lvlJc w:val="left"/>
      <w:pPr>
        <w:tabs>
          <w:tab w:val="num" w:pos="0"/>
        </w:tabs>
        <w:ind w:left="720" w:hanging="360"/>
      </w:pPr>
      <w:rPr>
        <w:b w:val="false"/>
        <w:rFonts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bullet"/>
      <w:lvlText w:val=""/>
      <w:lvlJc w:val="left"/>
      <w:pPr>
        <w:tabs>
          <w:tab w:val="num" w:pos="0"/>
        </w:tabs>
        <w:ind w:left="720" w:hanging="360"/>
      </w:pPr>
      <w:rPr>
        <w:rFonts w:ascii="Symbol" w:hAnsi="Symbol" w:cs="Symbol" w:hint="default"/>
        <w:sz w:val="20"/>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20" w:hanging="360"/>
      </w:pPr>
      <w:rPr>
        <w:rFonts w:ascii="Wingdings" w:hAnsi="Wingdings" w:cs="Wingdings" w:hint="default"/>
        <w:sz w:val="24"/>
        <w:u w:val="none" w:color="E21D1B" w:themeColor="dark2"/>
        <w:szCs w:val="24"/>
        <w:color w:themeColor="text2" w:val="E21D1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lvl w:ilvl="0">
      <w:start w:val="1"/>
      <w:numFmt w:val="bullet"/>
      <w:lvlText w:val=""/>
      <w:lvlJc w:val="left"/>
      <w:pPr>
        <w:tabs>
          <w:tab w:val="num" w:pos="0"/>
        </w:tabs>
        <w:ind w:left="720" w:hanging="360"/>
      </w:pPr>
      <w:rPr>
        <w:rFonts w:ascii="Wingdings" w:hAnsi="Wingdings" w:cs="Wingdings" w:hint="default"/>
        <w:sz w:val="24"/>
        <w:u w:val="none" w:color="E21D1B" w:themeColor="dark2"/>
        <w:szCs w:val="24"/>
        <w:color w:themeColor="text2" w:val="E21D1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lvl w:ilvl="0">
      <w:numFmt w:val="bullet"/>
      <w:lvlText w:val="-"/>
      <w:lvlJc w:val="left"/>
      <w:pPr>
        <w:tabs>
          <w:tab w:val="num" w:pos="0"/>
        </w:tabs>
        <w:ind w:left="720" w:hanging="360"/>
      </w:pPr>
      <w:rPr>
        <w:rFonts w:ascii="Montserrat Light" w:hAnsi="Montserrat Light" w:cs="Montserrat Light" w:hint="default"/>
        <w:rFonts w:cstheme="minorBid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140"/>
  <w:revisionView w:insDel="0" w:formatting="0"/>
  <w:trackRevisions/>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Montserrat Light" w:hAnsi="Montserrat Light" w:eastAsia="Montserrat Light" w:cs="Times New Roman" w:eastAsiaTheme="minorHAnsi"/>
        <w:kern w:val="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lsdException w:name="heading 2" w:uiPriority="9" w:semiHidden="1" w:unhideWhenUsed="1"/>
    <w:lsdException w:name="heading 3" w:uiPriority="9" w:semiHidden="1" w:unhideWhenUsed="1"/>
    <w:lsdException w:name="heading 4" w:uiPriority="9" w:semiHidden="1" w:unhideWhenUsed="1"/>
    <w:lsdException w:name="heading 5" w:uiPriority="9" w:semiHidden="1" w:unhideWhenUsed="1"/>
    <w:lsdException w:name="heading 6" w:uiPriority="9" w:semiHidden="1" w:unhideWhenUsed="1"/>
    <w:lsdException w:name="heading 7" w:uiPriority="9" w:semiHidden="1" w:unhideWhenUsed="1"/>
    <w:lsdException w:name="heading 8" w:uiPriority="9" w:semiHidden="1" w:unhideWhenUsed="1"/>
    <w:lsdException w:name="heading 9" w:uiPriority="9" w:semiHidden="1" w:unhideWhenUsed="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uiPriority="0"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semiHidden="1" w:unhideWhenUsed="1"/>
    <w:lsdException w:name="FollowedHyperlink" w:uiPriority="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e5758"/>
    <w:pPr>
      <w:widowControl/>
      <w:suppressAutoHyphens w:val="true"/>
      <w:bidi w:val="0"/>
      <w:spacing w:lineRule="auto" w:line="259" w:before="0" w:after="160"/>
      <w:jc w:val="left"/>
    </w:pPr>
    <w:rPr>
      <w:rFonts w:ascii="Montserrat Light" w:hAnsi="Montserrat Light" w:eastAsia="Montserrat Light" w:cs="" w:asciiTheme="minorHAnsi" w:cstheme="minorBidi" w:hAnsiTheme="minorHAnsi"/>
      <w:color w:val="auto"/>
      <w:kern w:val="2"/>
      <w:sz w:val="22"/>
      <w:szCs w:val="22"/>
      <w:lang w:val="en-US" w:eastAsia="en-US" w:bidi="ar-SA"/>
    </w:rPr>
  </w:style>
  <w:style w:type="paragraph" w:styleId="Heading1">
    <w:name w:val="Heading 1"/>
    <w:basedOn w:val="Normal"/>
    <w:next w:val="Normal"/>
    <w:link w:val="Titre1Car"/>
    <w:uiPriority w:val="9"/>
    <w:qFormat/>
    <w:rsid w:val="00e26c1c"/>
    <w:pPr>
      <w:keepNext w:val="true"/>
      <w:keepLines/>
      <w:numPr>
        <w:ilvl w:val="0"/>
        <w:numId w:val="1"/>
      </w:numPr>
      <w:spacing w:before="240" w:after="160"/>
      <w:outlineLvl w:val="0"/>
    </w:pPr>
    <w:rPr>
      <w:rFonts w:ascii="Montserrat" w:hAnsi="Montserrat" w:eastAsia="" w:cs="" w:asciiTheme="majorHAnsi" w:cstheme="majorBidi" w:eastAsiaTheme="majorEastAsia" w:hAnsiTheme="majorHAnsi"/>
      <w:color w:themeColor="accent1" w:themeShade="bf" w:val="5A6469"/>
      <w:sz w:val="32"/>
      <w:szCs w:val="32"/>
    </w:rPr>
  </w:style>
  <w:style w:type="paragraph" w:styleId="Heading2">
    <w:name w:val="Heading 2"/>
    <w:basedOn w:val="Normal"/>
    <w:next w:val="Normal"/>
    <w:link w:val="Titre2Car"/>
    <w:uiPriority w:val="9"/>
    <w:unhideWhenUsed/>
    <w:qFormat/>
    <w:rsid w:val="00e26c1c"/>
    <w:pPr>
      <w:keepNext w:val="true"/>
      <w:keepLines/>
      <w:numPr>
        <w:ilvl w:val="1"/>
        <w:numId w:val="1"/>
      </w:numPr>
      <w:spacing w:before="40" w:after="160"/>
      <w:outlineLvl w:val="1"/>
    </w:pPr>
    <w:rPr>
      <w:rFonts w:ascii="Montserrat" w:hAnsi="Montserrat" w:eastAsia="" w:cs="" w:asciiTheme="majorHAnsi" w:cstheme="majorBidi" w:eastAsiaTheme="majorEastAsia" w:hAnsiTheme="majorHAnsi"/>
      <w:color w:themeColor="accent1" w:themeShade="bf" w:val="5A6469"/>
      <w:sz w:val="26"/>
      <w:szCs w:val="26"/>
    </w:rPr>
  </w:style>
  <w:style w:type="paragraph" w:styleId="Heading3">
    <w:name w:val="Heading 3"/>
    <w:basedOn w:val="Normal"/>
    <w:next w:val="Normal"/>
    <w:link w:val="Titre3Car"/>
    <w:uiPriority w:val="9"/>
    <w:unhideWhenUsed/>
    <w:qFormat/>
    <w:rsid w:val="00e26c1c"/>
    <w:pPr>
      <w:keepNext w:val="true"/>
      <w:keepLines/>
      <w:numPr>
        <w:ilvl w:val="2"/>
        <w:numId w:val="1"/>
      </w:numPr>
      <w:spacing w:before="40" w:after="160"/>
      <w:outlineLvl w:val="2"/>
    </w:pPr>
    <w:rPr>
      <w:rFonts w:ascii="Montserrat" w:hAnsi="Montserrat" w:eastAsia="" w:cs="" w:asciiTheme="majorHAnsi" w:cstheme="majorBidi" w:eastAsiaTheme="majorEastAsia" w:hAnsiTheme="majorHAnsi"/>
      <w:color w:themeColor="accent1" w:themeShade="7f" w:val="3C4246"/>
      <w:sz w:val="24"/>
    </w:rPr>
  </w:style>
  <w:style w:type="paragraph" w:styleId="Heading4">
    <w:name w:val="Heading 4"/>
    <w:basedOn w:val="Normal"/>
    <w:next w:val="Normal"/>
    <w:link w:val="Titre4Car"/>
    <w:uiPriority w:val="9"/>
    <w:unhideWhenUsed/>
    <w:qFormat/>
    <w:rsid w:val="00e26c1c"/>
    <w:pPr>
      <w:keepNext w:val="true"/>
      <w:keepLines/>
      <w:numPr>
        <w:ilvl w:val="3"/>
        <w:numId w:val="1"/>
      </w:numPr>
      <w:spacing w:before="40" w:after="160"/>
      <w:outlineLvl w:val="3"/>
    </w:pPr>
    <w:rPr>
      <w:rFonts w:ascii="Montserrat" w:hAnsi="Montserrat" w:eastAsia="" w:cs="" w:asciiTheme="majorHAnsi" w:cstheme="majorBidi" w:eastAsiaTheme="majorEastAsia" w:hAnsiTheme="majorHAnsi"/>
      <w:i/>
      <w:iCs/>
      <w:color w:themeColor="accent1" w:themeShade="bf" w:val="5A6469"/>
    </w:rPr>
  </w:style>
  <w:style w:type="paragraph" w:styleId="Heading5">
    <w:name w:val="Heading 5"/>
    <w:basedOn w:val="Normal"/>
    <w:next w:val="Normal"/>
    <w:link w:val="Titre5Car"/>
    <w:uiPriority w:val="9"/>
    <w:unhideWhenUsed/>
    <w:qFormat/>
    <w:rsid w:val="00e26c1c"/>
    <w:pPr>
      <w:keepNext w:val="true"/>
      <w:keepLines/>
      <w:numPr>
        <w:ilvl w:val="4"/>
        <w:numId w:val="1"/>
      </w:numPr>
      <w:spacing w:before="40" w:after="160"/>
      <w:outlineLvl w:val="4"/>
    </w:pPr>
    <w:rPr>
      <w:rFonts w:ascii="Montserrat" w:hAnsi="Montserrat" w:eastAsia="" w:cs="" w:asciiTheme="majorHAnsi" w:cstheme="majorBidi" w:eastAsiaTheme="majorEastAsia" w:hAnsiTheme="majorHAnsi"/>
      <w:color w:themeColor="accent1" w:themeShade="bf" w:val="5A6469"/>
    </w:rPr>
  </w:style>
  <w:style w:type="paragraph" w:styleId="Heading6">
    <w:name w:val="Heading 6"/>
    <w:basedOn w:val="Normal"/>
    <w:next w:val="Normal"/>
    <w:link w:val="Titre6Car"/>
    <w:uiPriority w:val="9"/>
    <w:semiHidden/>
    <w:unhideWhenUsed/>
    <w:qFormat/>
    <w:rsid w:val="00e26c1c"/>
    <w:pPr>
      <w:keepNext w:val="true"/>
      <w:keepLines/>
      <w:numPr>
        <w:ilvl w:val="5"/>
        <w:numId w:val="1"/>
      </w:numPr>
      <w:spacing w:before="40" w:after="160"/>
      <w:outlineLvl w:val="5"/>
    </w:pPr>
    <w:rPr>
      <w:rFonts w:ascii="Montserrat" w:hAnsi="Montserrat" w:eastAsia="" w:cs="" w:asciiTheme="majorHAnsi" w:cstheme="majorBidi" w:eastAsiaTheme="majorEastAsia" w:hAnsiTheme="majorHAnsi"/>
      <w:color w:themeColor="accent1" w:themeShade="7f" w:val="3C4246"/>
    </w:rPr>
  </w:style>
  <w:style w:type="paragraph" w:styleId="Heading7">
    <w:name w:val="Heading 7"/>
    <w:basedOn w:val="Normal"/>
    <w:next w:val="Normal"/>
    <w:link w:val="Titre7Car"/>
    <w:uiPriority w:val="9"/>
    <w:unhideWhenUsed/>
    <w:qFormat/>
    <w:rsid w:val="00e26c1c"/>
    <w:pPr>
      <w:keepNext w:val="true"/>
      <w:keepLines/>
      <w:numPr>
        <w:ilvl w:val="6"/>
        <w:numId w:val="1"/>
      </w:numPr>
      <w:spacing w:before="40" w:after="160"/>
      <w:outlineLvl w:val="6"/>
    </w:pPr>
    <w:rPr>
      <w:rFonts w:ascii="Montserrat" w:hAnsi="Montserrat" w:eastAsia="" w:cs="" w:asciiTheme="majorHAnsi" w:cstheme="majorBidi" w:eastAsiaTheme="majorEastAsia" w:hAnsiTheme="majorHAnsi"/>
      <w:i/>
      <w:iCs/>
      <w:color w:themeColor="accent1" w:themeShade="7f" w:val="3C4246"/>
    </w:rPr>
  </w:style>
  <w:style w:type="paragraph" w:styleId="Heading8">
    <w:name w:val="Heading 8"/>
    <w:basedOn w:val="Normal"/>
    <w:next w:val="Normal"/>
    <w:link w:val="Titre8Car"/>
    <w:uiPriority w:val="9"/>
    <w:unhideWhenUsed/>
    <w:qFormat/>
    <w:rsid w:val="00e26c1c"/>
    <w:pPr>
      <w:keepNext w:val="true"/>
      <w:keepLines/>
      <w:numPr>
        <w:ilvl w:val="7"/>
        <w:numId w:val="1"/>
      </w:numPr>
      <w:spacing w:before="40" w:after="160"/>
      <w:outlineLvl w:val="7"/>
    </w:pPr>
    <w:rPr>
      <w:rFonts w:ascii="Montserrat" w:hAnsi="Montserrat" w:eastAsia="" w:cs="" w:asciiTheme="majorHAnsi" w:cstheme="majorBidi" w:eastAsiaTheme="majorEastAsia" w:hAnsiTheme="majorHAnsi"/>
      <w:color w:themeColor="text1" w:themeTint="d8" w:val="272727"/>
      <w:sz w:val="21"/>
      <w:szCs w:val="21"/>
    </w:rPr>
  </w:style>
  <w:style w:type="paragraph" w:styleId="Heading9">
    <w:name w:val="Heading 9"/>
    <w:basedOn w:val="Normal"/>
    <w:next w:val="Normal"/>
    <w:link w:val="Titre9Car"/>
    <w:uiPriority w:val="9"/>
    <w:unhideWhenUsed/>
    <w:qFormat/>
    <w:rsid w:val="00e26c1c"/>
    <w:pPr>
      <w:keepNext w:val="true"/>
      <w:keepLines/>
      <w:numPr>
        <w:ilvl w:val="8"/>
        <w:numId w:val="1"/>
      </w:numPr>
      <w:spacing w:before="40" w:after="160"/>
      <w:outlineLvl w:val="8"/>
    </w:pPr>
    <w:rPr>
      <w:rFonts w:ascii="Montserrat" w:hAnsi="Montserrat" w:eastAsia="" w:cs="" w:asciiTheme="majorHAnsi" w:cstheme="majorBidi" w:eastAsiaTheme="majorEastAsia" w:hAnsiTheme="majorHAnsi"/>
      <w:i/>
      <w:iCs/>
      <w:color w:themeColor="text1" w:themeTint="d8" w:val="272727"/>
      <w:sz w:val="21"/>
      <w:szCs w:val="21"/>
    </w:rPr>
  </w:style>
  <w:style w:type="character" w:styleId="DefaultParagraphFont" w:default="1">
    <w:name w:val="Default Paragraph Font"/>
    <w:uiPriority w:val="1"/>
    <w:semiHidden/>
    <w:unhideWhenUsed/>
    <w:qFormat/>
    <w:rsid w:val="007e5758"/>
    <w:rPr/>
  </w:style>
  <w:style w:type="character" w:styleId="Titre3Car" w:customStyle="1">
    <w:name w:val="Titre 3 Car"/>
    <w:basedOn w:val="DefaultParagraphFont"/>
    <w:uiPriority w:val="9"/>
    <w:qFormat/>
    <w:rsid w:val="00e26c1c"/>
    <w:rPr>
      <w:rFonts w:ascii="Montserrat" w:hAnsi="Montserrat" w:eastAsia="" w:cs="" w:asciiTheme="majorHAnsi" w:cstheme="majorBidi" w:eastAsiaTheme="majorEastAsia" w:hAnsiTheme="majorHAnsi"/>
      <w:color w:themeColor="accent1" w:themeShade="7f" w:val="3C4246"/>
      <w:sz w:val="24"/>
      <w:szCs w:val="24"/>
    </w:rPr>
  </w:style>
  <w:style w:type="character" w:styleId="Titre1Car" w:customStyle="1">
    <w:name w:val="Titre 1 Car"/>
    <w:basedOn w:val="DefaultParagraphFont"/>
    <w:uiPriority w:val="9"/>
    <w:qFormat/>
    <w:rsid w:val="00e26c1c"/>
    <w:rPr>
      <w:rFonts w:ascii="Montserrat" w:hAnsi="Montserrat" w:eastAsia="" w:cs="" w:asciiTheme="majorHAnsi" w:cstheme="majorBidi" w:eastAsiaTheme="majorEastAsia" w:hAnsiTheme="majorHAnsi"/>
      <w:color w:themeColor="accent1" w:themeShade="bf" w:val="5A6469"/>
      <w:sz w:val="32"/>
      <w:szCs w:val="32"/>
    </w:rPr>
  </w:style>
  <w:style w:type="character" w:styleId="Titre2Car" w:customStyle="1">
    <w:name w:val="Titre 2 Car"/>
    <w:basedOn w:val="DefaultParagraphFont"/>
    <w:uiPriority w:val="9"/>
    <w:qFormat/>
    <w:rsid w:val="00e26c1c"/>
    <w:rPr>
      <w:rFonts w:ascii="Montserrat" w:hAnsi="Montserrat" w:eastAsia="" w:cs="" w:asciiTheme="majorHAnsi" w:cstheme="majorBidi" w:eastAsiaTheme="majorEastAsia" w:hAnsiTheme="majorHAnsi"/>
      <w:color w:themeColor="accent1" w:themeShade="bf" w:val="5A6469"/>
      <w:sz w:val="26"/>
      <w:szCs w:val="26"/>
    </w:rPr>
  </w:style>
  <w:style w:type="character" w:styleId="TextedebullesCar" w:customStyle="1">
    <w:name w:val="Texte de bulles Car"/>
    <w:basedOn w:val="DefaultParagraphFont"/>
    <w:link w:val="BalloonText"/>
    <w:uiPriority w:val="99"/>
    <w:semiHidden/>
    <w:qFormat/>
    <w:rsid w:val="00e26c1c"/>
    <w:rPr>
      <w:rFonts w:ascii="Segoe UI" w:hAnsi="Segoe UI" w:cs="Segoe UI"/>
      <w:color w:themeColor="text1" w:val="000000"/>
      <w:sz w:val="18"/>
      <w:szCs w:val="18"/>
    </w:rPr>
  </w:style>
  <w:style w:type="character" w:styleId="En-tteCar" w:customStyle="1">
    <w:name w:val="En-tête Car"/>
    <w:basedOn w:val="DefaultParagraphFont"/>
    <w:uiPriority w:val="99"/>
    <w:qFormat/>
    <w:rsid w:val="00e26c1c"/>
    <w:rPr>
      <w:color w:themeColor="text1" w:val="000000"/>
      <w:sz w:val="20"/>
      <w:szCs w:val="24"/>
    </w:rPr>
  </w:style>
  <w:style w:type="character" w:styleId="PieddepageCar" w:customStyle="1">
    <w:name w:val="Pied de page Car"/>
    <w:basedOn w:val="DefaultParagraphFont"/>
    <w:uiPriority w:val="99"/>
    <w:qFormat/>
    <w:rsid w:val="00e26c1c"/>
    <w:rPr>
      <w:color w:themeColor="text1" w:val="000000"/>
      <w:sz w:val="20"/>
      <w:szCs w:val="24"/>
    </w:rPr>
  </w:style>
  <w:style w:type="character" w:styleId="InternetLink">
    <w:name w:val="Internet Link"/>
    <w:basedOn w:val="DefaultParagraphFont"/>
    <w:uiPriority w:val="99"/>
    <w:unhideWhenUsed/>
    <w:qFormat/>
    <w:rsid w:val="00e26c1c"/>
    <w:rPr>
      <w:color w:themeColor="hyperlink" w:val="0563C1"/>
      <w:u w:val="single"/>
    </w:rPr>
  </w:style>
  <w:style w:type="character" w:styleId="CommentaireCar" w:customStyle="1">
    <w:name w:val="Commentaire Car"/>
    <w:basedOn w:val="DefaultParagraphFont"/>
    <w:uiPriority w:val="99"/>
    <w:qFormat/>
    <w:rsid w:val="00e26c1c"/>
    <w:rPr>
      <w:color w:themeColor="text1" w:val="000000"/>
      <w:sz w:val="20"/>
      <w:szCs w:val="20"/>
    </w:rPr>
  </w:style>
  <w:style w:type="character" w:styleId="annotationreference">
    <w:name w:val="annotation reference"/>
    <w:basedOn w:val="DefaultParagraphFont"/>
    <w:uiPriority w:val="99"/>
    <w:unhideWhenUsed/>
    <w:qFormat/>
    <w:rsid w:val="00e26c1c"/>
    <w:rPr>
      <w:sz w:val="16"/>
      <w:szCs w:val="16"/>
    </w:rPr>
  </w:style>
  <w:style w:type="character" w:styleId="Titre4Car" w:customStyle="1">
    <w:name w:val="Titre 4 Car"/>
    <w:basedOn w:val="DefaultParagraphFont"/>
    <w:uiPriority w:val="9"/>
    <w:qFormat/>
    <w:rsid w:val="00e26c1c"/>
    <w:rPr>
      <w:rFonts w:ascii="Montserrat" w:hAnsi="Montserrat" w:eastAsia="" w:cs="" w:asciiTheme="majorHAnsi" w:cstheme="majorBidi" w:eastAsiaTheme="majorEastAsia" w:hAnsiTheme="majorHAnsi"/>
      <w:i/>
      <w:iCs/>
      <w:color w:themeColor="accent1" w:themeShade="bf" w:val="5A6469"/>
      <w:sz w:val="20"/>
      <w:szCs w:val="24"/>
    </w:rPr>
  </w:style>
  <w:style w:type="character" w:styleId="Titre5Car" w:customStyle="1">
    <w:name w:val="Titre 5 Car"/>
    <w:basedOn w:val="DefaultParagraphFont"/>
    <w:uiPriority w:val="9"/>
    <w:qFormat/>
    <w:rsid w:val="00e26c1c"/>
    <w:rPr>
      <w:rFonts w:ascii="Montserrat" w:hAnsi="Montserrat" w:eastAsia="" w:cs="" w:asciiTheme="majorHAnsi" w:cstheme="majorBidi" w:eastAsiaTheme="majorEastAsia" w:hAnsiTheme="majorHAnsi"/>
      <w:color w:themeColor="accent1" w:themeShade="bf" w:val="5A6469"/>
      <w:sz w:val="20"/>
      <w:szCs w:val="24"/>
    </w:rPr>
  </w:style>
  <w:style w:type="character" w:styleId="Titre7Car" w:customStyle="1">
    <w:name w:val="Titre 7 Car"/>
    <w:basedOn w:val="DefaultParagraphFont"/>
    <w:uiPriority w:val="9"/>
    <w:qFormat/>
    <w:rsid w:val="00e26c1c"/>
    <w:rPr>
      <w:rFonts w:ascii="Montserrat" w:hAnsi="Montserrat" w:eastAsia="" w:cs="" w:asciiTheme="majorHAnsi" w:cstheme="majorBidi" w:eastAsiaTheme="majorEastAsia" w:hAnsiTheme="majorHAnsi"/>
      <w:i/>
      <w:iCs/>
      <w:color w:themeColor="accent1" w:themeShade="7f" w:val="3C4246"/>
      <w:sz w:val="20"/>
      <w:szCs w:val="24"/>
    </w:rPr>
  </w:style>
  <w:style w:type="character" w:styleId="Titre8Car" w:customStyle="1">
    <w:name w:val="Titre 8 Car"/>
    <w:basedOn w:val="DefaultParagraphFont"/>
    <w:uiPriority w:val="9"/>
    <w:qFormat/>
    <w:rsid w:val="00e26c1c"/>
    <w:rPr>
      <w:rFonts w:ascii="Montserrat" w:hAnsi="Montserrat" w:eastAsia="" w:cs="" w:asciiTheme="majorHAnsi" w:cstheme="majorBidi" w:eastAsiaTheme="majorEastAsia" w:hAnsiTheme="majorHAnsi"/>
      <w:color w:themeColor="text1" w:themeTint="d8" w:val="272727"/>
      <w:sz w:val="21"/>
      <w:szCs w:val="21"/>
    </w:rPr>
  </w:style>
  <w:style w:type="character" w:styleId="Titre9Car" w:customStyle="1">
    <w:name w:val="Titre 9 Car"/>
    <w:basedOn w:val="DefaultParagraphFont"/>
    <w:uiPriority w:val="9"/>
    <w:qFormat/>
    <w:rsid w:val="00e26c1c"/>
    <w:rPr>
      <w:rFonts w:ascii="Montserrat" w:hAnsi="Montserrat" w:eastAsia="" w:cs="" w:asciiTheme="majorHAnsi" w:cstheme="majorBidi" w:eastAsiaTheme="majorEastAsia" w:hAnsiTheme="majorHAnsi"/>
      <w:i/>
      <w:iCs/>
      <w:color w:themeColor="text1" w:themeTint="d8" w:val="272727"/>
      <w:sz w:val="21"/>
      <w:szCs w:val="21"/>
    </w:rPr>
  </w:style>
  <w:style w:type="character" w:styleId="Titre6Car" w:customStyle="1">
    <w:name w:val="Titre 6 Car"/>
    <w:basedOn w:val="DefaultParagraphFont"/>
    <w:uiPriority w:val="9"/>
    <w:semiHidden/>
    <w:qFormat/>
    <w:rsid w:val="00e26c1c"/>
    <w:rPr>
      <w:rFonts w:ascii="Montserrat" w:hAnsi="Montserrat" w:eastAsia="" w:cs="" w:asciiTheme="majorHAnsi" w:cstheme="majorBidi" w:eastAsiaTheme="majorEastAsia" w:hAnsiTheme="majorHAnsi"/>
      <w:color w:themeColor="accent1" w:themeShade="7f" w:val="3C4246"/>
      <w:sz w:val="20"/>
      <w:szCs w:val="24"/>
    </w:rPr>
  </w:style>
  <w:style w:type="character" w:styleId="ParagraphedelisteCar" w:customStyle="1">
    <w:name w:val="Paragraphe de liste Car"/>
    <w:basedOn w:val="DefaultParagraphFont"/>
    <w:link w:val="ListParagraph"/>
    <w:uiPriority w:val="34"/>
    <w:qFormat/>
    <w:rsid w:val="00e26c1c"/>
    <w:rPr>
      <w:color w:themeColor="text1" w:val="000000"/>
      <w:sz w:val="20"/>
      <w:szCs w:val="24"/>
    </w:rPr>
  </w:style>
  <w:style w:type="character" w:styleId="FollowedHyperlink">
    <w:name w:val="FollowedHyperlink"/>
    <w:basedOn w:val="DefaultParagraphFont"/>
    <w:unhideWhenUsed/>
    <w:rsid w:val="005741c7"/>
    <w:rPr>
      <w:color w:val="800080"/>
      <w:u w:val="single"/>
    </w:rPr>
  </w:style>
  <w:style w:type="character" w:styleId="CorpsdetexteCar" w:customStyle="1">
    <w:name w:val="Corps de texte Car"/>
    <w:basedOn w:val="DefaultParagraphFont"/>
    <w:uiPriority w:val="99"/>
    <w:qFormat/>
    <w:rsid w:val="00e26c1c"/>
    <w:rPr>
      <w:color w:themeColor="text1" w:val="000000"/>
      <w:sz w:val="20"/>
      <w:szCs w:val="24"/>
    </w:rPr>
  </w:style>
  <w:style w:type="character" w:styleId="PageNumber">
    <w:name w:val="Page Number"/>
    <w:basedOn w:val="DefaultParagraphFont"/>
    <w:rsid w:val="005741c7"/>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basedOn w:val="DefaultParagraphFont"/>
    <w:uiPriority w:val="99"/>
    <w:semiHidden/>
    <w:unhideWhenUsed/>
    <w:qFormat/>
    <w:rsid w:val="00e26c1c"/>
    <w:rPr>
      <w:vertAlign w:val="superscript"/>
    </w:rPr>
  </w:style>
  <w:style w:type="character" w:styleId="NotedebasdepageCar" w:customStyle="1">
    <w:name w:val="Note de bas de page Car"/>
    <w:basedOn w:val="DefaultParagraphFont"/>
    <w:uiPriority w:val="99"/>
    <w:semiHidden/>
    <w:qFormat/>
    <w:rsid w:val="00e26c1c"/>
    <w:rPr>
      <w:color w:themeColor="text1" w:val="000000"/>
      <w:sz w:val="20"/>
      <w:szCs w:val="20"/>
    </w:rPr>
  </w:style>
  <w:style w:type="character" w:styleId="Caractredenotedebasdepage" w:customStyle="1">
    <w:name w:val="Caractère de note de bas de page"/>
    <w:qFormat/>
    <w:rsid w:val="005741c7"/>
    <w:rPr>
      <w:sz w:val="16"/>
      <w:vertAlign w:val="superscript"/>
    </w:rPr>
  </w:style>
  <w:style w:type="character" w:styleId="LineNumbering">
    <w:name w:val="Line Numbering"/>
    <w:basedOn w:val="DefaultParagraphFont"/>
    <w:qFormat/>
    <w:rsid w:val="005741c7"/>
    <w:rPr/>
  </w:style>
  <w:style w:type="character" w:styleId="PieddepageCar1" w:customStyle="1">
    <w:name w:val="Pied de page Car1"/>
    <w:basedOn w:val="DefaultParagraphFont"/>
    <w:uiPriority w:val="99"/>
    <w:semiHidden/>
    <w:qFormat/>
    <w:rsid w:val="005741c7"/>
    <w:rPr>
      <w:rFonts w:ascii="Calibri" w:hAnsi="Calibri"/>
      <w:sz w:val="24"/>
    </w:rPr>
  </w:style>
  <w:style w:type="character" w:styleId="NotedefinCar" w:customStyle="1">
    <w:name w:val="Note de fin Car"/>
    <w:basedOn w:val="DefaultParagraphFont"/>
    <w:uiPriority w:val="99"/>
    <w:semiHidden/>
    <w:qFormat/>
    <w:rsid w:val="00e26c1c"/>
    <w:rPr>
      <w:color w:themeColor="text1" w:val="000000"/>
      <w:sz w:val="20"/>
      <w:szCs w:val="20"/>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basedOn w:val="DefaultParagraphFont"/>
    <w:uiPriority w:val="99"/>
    <w:semiHidden/>
    <w:unhideWhenUsed/>
    <w:qFormat/>
    <w:rsid w:val="00e26c1c"/>
    <w:rPr>
      <w:vertAlign w:val="superscript"/>
    </w:rPr>
  </w:style>
  <w:style w:type="character" w:styleId="05ARTICLENiv1-N" w:customStyle="1">
    <w:name w:val="05_ARTICLE_Niv1 - N°"/>
    <w:qFormat/>
    <w:rsid w:val="005741c7"/>
    <w:rPr>
      <w:rFonts w:ascii="Arial" w:hAnsi="Arial"/>
      <w:b/>
      <w:color w:val="BF3F00"/>
      <w:spacing w:val="-10"/>
      <w:sz w:val="24"/>
    </w:rPr>
  </w:style>
  <w:style w:type="character" w:styleId="05ARTICLENiv1-SsTitreCar" w:customStyle="1">
    <w:name w:val="05_ARTICLE_Niv1 - SsTitre Car"/>
    <w:link w:val="05ARTICLENiv1-SsTitre"/>
    <w:qFormat/>
    <w:rsid w:val="005741c7"/>
    <w:rPr>
      <w:rFonts w:ascii="Arial Gras" w:hAnsi="Arial Gras" w:eastAsia="Times New Roman" w:cs="Times New Roman"/>
      <w:b/>
      <w:color w:val="BF3F00"/>
      <w:szCs w:val="24"/>
      <w:lang w:eastAsia="fr-FR"/>
    </w:rPr>
  </w:style>
  <w:style w:type="character" w:styleId="06ARTICLENiv2-N" w:customStyle="1">
    <w:name w:val="06_ARTICLE_Niv2 - N°"/>
    <w:qFormat/>
    <w:rsid w:val="005741c7"/>
    <w:rPr>
      <w:rFonts w:ascii="Arial" w:hAnsi="Arial"/>
      <w:b/>
      <w:color w:val="999999"/>
      <w:spacing w:val="-10"/>
      <w:sz w:val="20"/>
      <w:u w:val="none"/>
    </w:rPr>
  </w:style>
  <w:style w:type="character" w:styleId="06ARTICLENiv2-SsTitreCar" w:customStyle="1">
    <w:name w:val="06_ARTICLE_Niv2 - SsTitre Car"/>
    <w:link w:val="06ARTICLENiv2-SsTitre"/>
    <w:qFormat/>
    <w:rsid w:val="005741c7"/>
    <w:rPr>
      <w:rFonts w:ascii="Arial" w:hAnsi="Arial" w:eastAsia="Times New Roman" w:cs="Times New Roman"/>
      <w:b/>
      <w:color w:val="999999"/>
      <w:spacing w:val="-10"/>
      <w:sz w:val="24"/>
      <w:szCs w:val="24"/>
      <w:lang w:eastAsia="fr-FR"/>
    </w:rPr>
  </w:style>
  <w:style w:type="character" w:styleId="07ARTICLENiv3-N" w:customStyle="1">
    <w:name w:val="07_ARTICLE_Niv3 - N°"/>
    <w:qFormat/>
    <w:rsid w:val="005741c7"/>
    <w:rPr>
      <w:rFonts w:ascii="Arial" w:hAnsi="Arial"/>
      <w:b/>
      <w:smallCaps/>
      <w:strike w:val="false"/>
      <w:dstrike w:val="false"/>
      <w:spacing w:val="0"/>
      <w:position w:val="0"/>
      <w:sz w:val="18"/>
      <w:sz w:val="18"/>
      <w:vertAlign w:val="baseline"/>
      <w:lang w:val="fr-FR"/>
    </w:rPr>
  </w:style>
  <w:style w:type="character" w:styleId="07ARTICLENiv3-SsTitreCar" w:customStyle="1">
    <w:name w:val="07_ARTICLE_Niv3 - SsTitre Car"/>
    <w:link w:val="07ARTICLENiv3-SsTitre"/>
    <w:qFormat/>
    <w:rsid w:val="005741c7"/>
    <w:rPr>
      <w:rFonts w:ascii="Arial" w:hAnsi="Arial" w:eastAsia="Times New Roman" w:cs="Times New Roman"/>
      <w:b/>
      <w:smallCaps/>
      <w:sz w:val="18"/>
      <w:szCs w:val="20"/>
      <w:lang w:eastAsia="fr-FR"/>
    </w:rPr>
  </w:style>
  <w:style w:type="character" w:styleId="ObjetducommentaireCar" w:customStyle="1">
    <w:name w:val="Objet du commentaire Car"/>
    <w:basedOn w:val="CommentaireCar"/>
    <w:link w:val="annotationsubject"/>
    <w:uiPriority w:val="99"/>
    <w:semiHidden/>
    <w:qFormat/>
    <w:rsid w:val="00e26c1c"/>
    <w:rPr>
      <w:b/>
      <w:bCs/>
      <w:color w:themeColor="text1" w:val="000000"/>
      <w:sz w:val="20"/>
      <w:szCs w:val="20"/>
    </w:rPr>
  </w:style>
  <w:style w:type="character" w:styleId="RzoTexteCar" w:customStyle="1">
    <w:name w:val="Rzo_Texte Car"/>
    <w:link w:val="RzoTexte"/>
    <w:qFormat/>
    <w:rsid w:val="005741c7"/>
    <w:rPr>
      <w:rFonts w:ascii="Arial" w:hAnsi="Arial" w:eastAsia="Frutiger 57Cn" w:cs="Times New Roman"/>
      <w:sz w:val="19"/>
      <w:szCs w:val="20"/>
      <w:lang w:eastAsia="fr-FR"/>
    </w:rPr>
  </w:style>
  <w:style w:type="character" w:styleId="04ARTICLE-TitreCar" w:customStyle="1">
    <w:name w:val="04_ARTICLE - Titre Car"/>
    <w:basedOn w:val="DefaultParagraphFont"/>
    <w:link w:val="04ARTICLE-Titre"/>
    <w:qFormat/>
    <w:rsid w:val="005741c7"/>
    <w:rPr>
      <w:rFonts w:ascii="Arial Black" w:hAnsi="Arial Black" w:eastAsia="Times New Roman" w:cs="Times New Roman"/>
      <w:caps/>
      <w:color w:val="FFFFFF"/>
      <w:sz w:val="20"/>
      <w:szCs w:val="20"/>
      <w:shd w:fill="808080" w:val="clear"/>
      <w:lang w:eastAsia="fr-FR"/>
    </w:rPr>
  </w:style>
  <w:style w:type="character" w:styleId="05ARTICLENiv1-TexteCar" w:customStyle="1">
    <w:name w:val="05_ARTICLE_Niv1 - Texte Car"/>
    <w:link w:val="05ARTICLENiv1-Texte"/>
    <w:qFormat/>
    <w:rsid w:val="005741c7"/>
    <w:rPr>
      <w:rFonts w:ascii="Arial" w:hAnsi="Arial" w:eastAsia="Times New Roman" w:cs="Times New Roman"/>
      <w:sz w:val="20"/>
      <w:szCs w:val="20"/>
      <w:lang w:eastAsia="fr-FR"/>
    </w:rPr>
  </w:style>
  <w:style w:type="character" w:styleId="Corpsdetexte2Car" w:customStyle="1">
    <w:name w:val="Corps de texte 2 Car"/>
    <w:basedOn w:val="DefaultParagraphFont"/>
    <w:link w:val="BodyText2"/>
    <w:qFormat/>
    <w:rsid w:val="005741c7"/>
    <w:rPr>
      <w:rFonts w:ascii="Arial" w:hAnsi="Arial" w:eastAsia="Times New Roman" w:cs="Times New Roman"/>
      <w:spacing w:val="-6"/>
      <w:sz w:val="20"/>
      <w:szCs w:val="20"/>
      <w:lang w:eastAsia="fr-FR"/>
    </w:rPr>
  </w:style>
  <w:style w:type="character" w:styleId="06ARTICLENiv2-TexteCar" w:customStyle="1">
    <w:name w:val="06_ARTICLE_Niv2 - Texte Car"/>
    <w:basedOn w:val="05ARTICLENiv1-TexteCar"/>
    <w:link w:val="06ARTICLENiv2-Texte"/>
    <w:qFormat/>
    <w:rsid w:val="005741c7"/>
    <w:rPr>
      <w:rFonts w:ascii="Arial" w:hAnsi="Arial" w:eastAsia="Times New Roman" w:cs="Times New Roman"/>
      <w:sz w:val="20"/>
      <w:szCs w:val="20"/>
      <w:lang w:eastAsia="fr-FR"/>
    </w:rPr>
  </w:style>
  <w:style w:type="character" w:styleId="05ARTICLENiv1-TexteCarCarCar" w:customStyle="1">
    <w:name w:val="05_ARTICLE_Niv1 - Texte Car Car Car"/>
    <w:link w:val="05ARTICLENiv1-TexteCarCar"/>
    <w:qFormat/>
    <w:rsid w:val="005741c7"/>
    <w:rPr>
      <w:rFonts w:ascii="Verdana" w:hAnsi="Verdana" w:eastAsia="Times New Roman" w:cs="Times New Roman"/>
      <w:spacing w:val="-6"/>
      <w:sz w:val="18"/>
      <w:szCs w:val="20"/>
      <w:lang w:eastAsia="fr-FR"/>
    </w:rPr>
  </w:style>
  <w:style w:type="character" w:styleId="CarCar9" w:customStyle="1">
    <w:name w:val="Car Car9"/>
    <w:semiHidden/>
    <w:qFormat/>
    <w:locked/>
    <w:rsid w:val="005741c7"/>
    <w:rPr>
      <w:rFonts w:ascii="Verdana" w:hAnsi="Verdana"/>
      <w:spacing w:val="-6"/>
      <w:sz w:val="24"/>
      <w:lang w:val="fr-FR" w:eastAsia="fr-FR" w:bidi="ar-SA"/>
    </w:rPr>
  </w:style>
  <w:style w:type="character" w:styleId="CarCar" w:customStyle="1">
    <w:name w:val="Car Car"/>
    <w:semiHidden/>
    <w:qFormat/>
    <w:locked/>
    <w:rsid w:val="005741c7"/>
    <w:rPr>
      <w:rFonts w:ascii="Arial" w:hAnsi="Arial"/>
      <w:spacing w:val="-6"/>
      <w:sz w:val="24"/>
      <w:lang w:val="fr-FR" w:eastAsia="fr-FR" w:bidi="ar-SA"/>
    </w:rPr>
  </w:style>
  <w:style w:type="character" w:styleId="02SECTION-TitreCar" w:customStyle="1">
    <w:name w:val="02_SECTION - Titre Car"/>
    <w:link w:val="02SECTION-Titre"/>
    <w:qFormat/>
    <w:rsid w:val="005741c7"/>
    <w:rPr>
      <w:rFonts w:ascii="Arial" w:hAnsi="Arial" w:eastAsia="Times New Roman" w:cs="Times New Roman"/>
      <w:color w:val="999999"/>
      <w:sz w:val="32"/>
      <w:szCs w:val="20"/>
      <w:lang w:eastAsia="fr-FR"/>
    </w:rPr>
  </w:style>
  <w:style w:type="character" w:styleId="03NOTICE-TexteCar" w:customStyle="1">
    <w:name w:val="03_NOTICE - Texte Car"/>
    <w:basedOn w:val="DefaultParagraphFont"/>
    <w:link w:val="03NOTICE-Texte"/>
    <w:qFormat/>
    <w:rsid w:val="005741c7"/>
    <w:rPr>
      <w:rFonts w:ascii="Arial" w:hAnsi="Arial" w:cs="Arial"/>
      <w:sz w:val="20"/>
      <w:shd w:fill="FFFF99" w:val="clear"/>
    </w:rPr>
  </w:style>
  <w:style w:type="character" w:styleId="03NOTICE-TexteavecpuceCar" w:customStyle="1">
    <w:name w:val="03_NOTICE - Texte avec puce Car"/>
    <w:basedOn w:val="03NOTICE-TexteCar"/>
    <w:link w:val="03NOTICE-Texteavecpuce"/>
    <w:qFormat/>
    <w:rsid w:val="005741c7"/>
    <w:rPr>
      <w:rFonts w:ascii="Arial" w:hAnsi="Arial" w:cs="Arial"/>
      <w:sz w:val="20"/>
      <w:shd w:fill="FFFF99" w:val="clear"/>
    </w:rPr>
  </w:style>
  <w:style w:type="character" w:styleId="03NOTICE-TextegrasCar" w:customStyle="1">
    <w:name w:val="03_NOTICE - Texte gras Car"/>
    <w:basedOn w:val="03NOTICE-TexteCar"/>
    <w:link w:val="03NOTICE-Textegras"/>
    <w:qFormat/>
    <w:rsid w:val="005741c7"/>
    <w:rPr>
      <w:rFonts w:ascii="Arial Gras" w:hAnsi="Arial Gras" w:cs="Arial"/>
      <w:b/>
      <w:sz w:val="20"/>
      <w:shd w:fill="FFFF99" w:val="clear"/>
    </w:rPr>
  </w:style>
  <w:style w:type="character" w:styleId="03NOTICE-TexteencadrblancCar" w:customStyle="1">
    <w:name w:val="03_NOTICE - Texte encadré blanc Car"/>
    <w:basedOn w:val="03NOTICE-TexteCar"/>
    <w:link w:val="03NOTICE-Texteencadrblanc"/>
    <w:qFormat/>
    <w:rsid w:val="005741c7"/>
    <w:rPr>
      <w:rFonts w:ascii="Arial" w:hAnsi="Arial" w:cs="Arial"/>
      <w:sz w:val="18"/>
      <w:shd w:fill="FFFFFF" w:val="clear"/>
    </w:rPr>
  </w:style>
  <w:style w:type="character" w:styleId="Strong">
    <w:name w:val="Strong"/>
    <w:uiPriority w:val="22"/>
    <w:qFormat/>
    <w:rsid w:val="005741c7"/>
    <w:rPr>
      <w:b/>
      <w:bCs/>
    </w:rPr>
  </w:style>
  <w:style w:type="character" w:styleId="05ARTICLENiv1-TableauCar" w:customStyle="1">
    <w:name w:val="05_ARTICLE_Niv1 - Tableau Car"/>
    <w:basedOn w:val="05ARTICLENiv1-TexteCar"/>
    <w:link w:val="05ARTICLENiv1-Tableau"/>
    <w:qFormat/>
    <w:rsid w:val="005741c7"/>
    <w:rPr>
      <w:rFonts w:ascii="Arial" w:hAnsi="Arial" w:eastAsia="Times New Roman" w:cs="Times New Roman"/>
      <w:sz w:val="20"/>
      <w:szCs w:val="20"/>
      <w:lang w:eastAsia="fr-FR"/>
    </w:rPr>
  </w:style>
  <w:style w:type="character" w:styleId="05ARTICLENiv1-TableauPuce1Car" w:customStyle="1">
    <w:name w:val="05_ARTICLE_Niv1 - Tableau Puce 1 Car"/>
    <w:basedOn w:val="05ARTICLENiv1-TableauCar"/>
    <w:link w:val="05ARTICLENiv1-TableauPuce1"/>
    <w:qFormat/>
    <w:rsid w:val="005741c7"/>
    <w:rPr>
      <w:rFonts w:ascii="Arial" w:hAnsi="Arial" w:eastAsia="Times New Roman" w:cs="Times New Roman"/>
      <w:sz w:val="20"/>
      <w:szCs w:val="20"/>
      <w:lang w:eastAsia="fr-FR"/>
    </w:rPr>
  </w:style>
  <w:style w:type="character" w:styleId="05ARTICLENIV1-Tableaupuce3Car" w:customStyle="1">
    <w:name w:val="05_ARTICLE_NIV1 - Tableau puce 3 Car"/>
    <w:basedOn w:val="05ARTICLENiv1-TableauPuce1Car"/>
    <w:link w:val="05ARTICLENIV1-Tableaupuce3"/>
    <w:qFormat/>
    <w:rsid w:val="005741c7"/>
    <w:rPr>
      <w:rFonts w:ascii="Arial" w:hAnsi="Arial" w:eastAsia="Times New Roman" w:cs="Times New Roman"/>
      <w:sz w:val="20"/>
      <w:szCs w:val="20"/>
      <w:lang w:eastAsia="fr-FR"/>
    </w:rPr>
  </w:style>
  <w:style w:type="character" w:styleId="05ARTICLENiv1-TableauPuce2Car" w:customStyle="1">
    <w:name w:val="05_ARTICLE_Niv1 - Tableau Puce 2 Car"/>
    <w:basedOn w:val="05ARTICLENiv1-TableauCar"/>
    <w:link w:val="05ARTICLENiv1-TableauPuce2"/>
    <w:qFormat/>
    <w:rsid w:val="005741c7"/>
    <w:rPr>
      <w:rFonts w:ascii="Arial" w:hAnsi="Arial" w:eastAsia="Times New Roman" w:cs="Times New Roman"/>
      <w:sz w:val="20"/>
      <w:szCs w:val="20"/>
      <w:lang w:eastAsia="fr-FR"/>
    </w:rPr>
  </w:style>
  <w:style w:type="character" w:styleId="05ARTICLENiv1-Tableaupuce4Car" w:customStyle="1">
    <w:name w:val="05_ARTICLE_Niv1 - Tableau puce 4 Car"/>
    <w:basedOn w:val="05ARTICLENiv1-TableauPuce2Car"/>
    <w:link w:val="05ARTICLENiv1-Tableaupuce4"/>
    <w:qFormat/>
    <w:rsid w:val="005741c7"/>
    <w:rPr>
      <w:rFonts w:ascii="Arial" w:hAnsi="Arial" w:eastAsia="Times New Roman" w:cs="Times New Roman"/>
      <w:sz w:val="20"/>
      <w:szCs w:val="20"/>
      <w:lang w:eastAsia="fr-FR"/>
    </w:rPr>
  </w:style>
  <w:style w:type="character" w:styleId="05ARTICLENiv1-TextegrasCar" w:customStyle="1">
    <w:name w:val="05_ARTICLE_Niv1 - Texte gras Car"/>
    <w:basedOn w:val="05ARTICLENiv1-TexteCar"/>
    <w:link w:val="05ARTICLENiv1-Textegras"/>
    <w:qFormat/>
    <w:rsid w:val="005741c7"/>
    <w:rPr>
      <w:rFonts w:ascii="Arial" w:hAnsi="Arial" w:eastAsia="Times New Roman" w:cs="Times New Roman"/>
      <w:b/>
      <w:sz w:val="20"/>
      <w:szCs w:val="20"/>
      <w:lang w:eastAsia="fr-FR"/>
    </w:rPr>
  </w:style>
  <w:style w:type="character" w:styleId="05ARTICLENiv1-TextegrassoulignCar" w:customStyle="1">
    <w:name w:val="05_ARTICLE_Niv1 - Texte gras souligné Car"/>
    <w:basedOn w:val="05ARTICLENiv1-TextegrasCar"/>
    <w:link w:val="05ARTICLENiv1-Textegrassoulign"/>
    <w:qFormat/>
    <w:rsid w:val="005741c7"/>
    <w:rPr>
      <w:rFonts w:ascii="Arial" w:hAnsi="Arial" w:eastAsia="Times New Roman" w:cs="Times New Roman"/>
      <w:b/>
      <w:sz w:val="20"/>
      <w:szCs w:val="20"/>
      <w:u w:val="single"/>
      <w:lang w:eastAsia="fr-FR"/>
    </w:rPr>
  </w:style>
  <w:style w:type="character" w:styleId="06ARTICLENiv2-TexteCarCar" w:customStyle="1">
    <w:name w:val="06_ARTICLE_Niv2 - Texte Car Car"/>
    <w:qFormat/>
    <w:rsid w:val="005741c7"/>
    <w:rPr>
      <w:rFonts w:ascii="Arial" w:hAnsi="Arial"/>
      <w:spacing w:val="-6"/>
      <w:sz w:val="20"/>
      <w:lang w:val="fr-FR" w:eastAsia="fr-FR" w:bidi="ar-SA"/>
    </w:rPr>
  </w:style>
  <w:style w:type="character" w:styleId="Style05ARTICLENiv1-Texte11ptCar" w:customStyle="1">
    <w:name w:val="Style 05_ARTICLE_Niv1 - Texte + 11 pt Car"/>
    <w:basedOn w:val="05ARTICLENiv1-TexteCar"/>
    <w:link w:val="Style05ARTICLENiv1-Texte11pt"/>
    <w:qFormat/>
    <w:rsid w:val="005741c7"/>
    <w:rPr>
      <w:rFonts w:ascii="Arial" w:hAnsi="Arial" w:eastAsia="Times New Roman" w:cs="Times New Roman"/>
      <w:spacing w:val="-6"/>
      <w:sz w:val="20"/>
      <w:szCs w:val="20"/>
      <w:lang w:eastAsia="fr-FR"/>
    </w:rPr>
  </w:style>
  <w:style w:type="character" w:styleId="Style05ARTICLENiv1-Texte5ptCar" w:customStyle="1">
    <w:name w:val="Style 05_ARTICLE_Niv1 - Texte + 5 pt Car"/>
    <w:basedOn w:val="05ARTICLENiv1-TexteCar"/>
    <w:link w:val="Style05ARTICLENiv1-Texte5pt"/>
    <w:qFormat/>
    <w:rsid w:val="005741c7"/>
    <w:rPr>
      <w:rFonts w:ascii="Arial" w:hAnsi="Arial" w:eastAsia="Times New Roman" w:cs="Times New Roman"/>
      <w:spacing w:val="-6"/>
      <w:sz w:val="20"/>
      <w:szCs w:val="20"/>
      <w:lang w:eastAsia="fr-FR"/>
    </w:rPr>
  </w:style>
  <w:style w:type="character" w:styleId="Style05ARTICLENiv1-Texte8pt1Car" w:customStyle="1">
    <w:name w:val="Style 05_ARTICLE_Niv1 - Texte + 8 pt1 Car"/>
    <w:basedOn w:val="05ARTICLENiv1-TexteCar"/>
    <w:link w:val="Style05ARTICLENiv1-Texte8pt1"/>
    <w:qFormat/>
    <w:rsid w:val="005741c7"/>
    <w:rPr>
      <w:rFonts w:ascii="Arial" w:hAnsi="Arial" w:eastAsia="Times New Roman" w:cs="Times New Roman"/>
      <w:spacing w:val="-6"/>
      <w:sz w:val="20"/>
      <w:szCs w:val="20"/>
      <w:lang w:eastAsia="fr-FR"/>
    </w:rPr>
  </w:style>
  <w:style w:type="character" w:styleId="Style05ARTICLENiv1-TexteBordureSimpleAutomatiqueCar" w:customStyle="1">
    <w:name w:val="Style 05_ARTICLE_Niv1 - Texte + Bordure : : (Simple Automatique  ... Car"/>
    <w:link w:val="Style05ARTICLENiv1-TexteBordureSimpleAutomatique"/>
    <w:qFormat/>
    <w:rsid w:val="005741c7"/>
    <w:rPr>
      <w:rFonts w:ascii="Arial" w:hAnsi="Arial" w:eastAsia="Times New Roman" w:cs="Times New Roman"/>
      <w:spacing w:val="-6"/>
      <w:sz w:val="20"/>
      <w:szCs w:val="20"/>
      <w:bdr w:val="single" w:sz="4" w:space="0" w:color="000000"/>
      <w:lang w:eastAsia="fr-FR"/>
    </w:rPr>
  </w:style>
  <w:style w:type="character" w:styleId="Style05ARTICLENiv1-TexteSoulignementCar" w:customStyle="1">
    <w:name w:val="Style 05_ARTICLE_Niv1 - Texte + Soulignement Car"/>
    <w:link w:val="Style05ARTICLENiv1-TexteSoulignement"/>
    <w:qFormat/>
    <w:rsid w:val="005741c7"/>
    <w:rPr>
      <w:rFonts w:ascii="Arial" w:hAnsi="Arial" w:eastAsia="Times New Roman" w:cs="Times New Roman"/>
      <w:spacing w:val="-6"/>
      <w:sz w:val="20"/>
      <w:szCs w:val="20"/>
      <w:u w:val="single"/>
      <w:lang w:eastAsia="fr-FR"/>
    </w:rPr>
  </w:style>
  <w:style w:type="character" w:styleId="Style05ARTICLENiv1-TexteTimesNewRomanCar" w:customStyle="1">
    <w:name w:val="Style 05_ARTICLE_Niv1 - Texte + Times New Roman Car"/>
    <w:basedOn w:val="05ARTICLENiv1-TexteCar"/>
    <w:link w:val="Style05ARTICLENiv1-TexteTimesNewRoman"/>
    <w:qFormat/>
    <w:rsid w:val="005741c7"/>
    <w:rPr>
      <w:rFonts w:ascii="Arial" w:hAnsi="Arial" w:eastAsia="Times New Roman" w:cs="Times New Roman"/>
      <w:spacing w:val="-6"/>
      <w:sz w:val="20"/>
      <w:szCs w:val="20"/>
      <w:lang w:eastAsia="fr-FR"/>
    </w:rPr>
  </w:style>
  <w:style w:type="character" w:styleId="Style05ARTICLENiv1-TexteTimesSoulignementCar" w:customStyle="1">
    <w:name w:val="Style 05_ARTICLE_Niv1 - Texte + Times Soulignement Car"/>
    <w:link w:val="Style05ARTICLENiv1-TexteTimesSoulignement"/>
    <w:qFormat/>
    <w:rsid w:val="005741c7"/>
    <w:rPr>
      <w:rFonts w:ascii="Arial" w:hAnsi="Arial" w:eastAsia="Times New Roman" w:cs="Times New Roman"/>
      <w:spacing w:val="-6"/>
      <w:sz w:val="20"/>
      <w:szCs w:val="20"/>
      <w:u w:val="single"/>
      <w:lang w:eastAsia="fr-FR"/>
    </w:rPr>
  </w:style>
  <w:style w:type="character" w:styleId="StyleMarquedecommentaire10pt" w:customStyle="1">
    <w:name w:val="Style Marque de commentaire + 10 pt"/>
    <w:basedOn w:val="annotationreference"/>
    <w:qFormat/>
    <w:rsid w:val="005741c7"/>
    <w:rPr>
      <w:rFonts w:ascii="Arial" w:hAnsi="Arial"/>
      <w:sz w:val="16"/>
      <w:szCs w:val="16"/>
    </w:rPr>
  </w:style>
  <w:style w:type="character" w:styleId="StyleMarquedecommentaireVerdanaToutenmajuscule" w:customStyle="1">
    <w:name w:val="Style Marque de commentaire + Verdana Tout en majuscule"/>
    <w:qFormat/>
    <w:rsid w:val="005741c7"/>
    <w:rPr>
      <w:rFonts w:ascii="Arial" w:hAnsi="Arial"/>
      <w:caps/>
      <w:sz w:val="16"/>
      <w:szCs w:val="16"/>
    </w:rPr>
  </w:style>
  <w:style w:type="character" w:styleId="TitreV1Car" w:customStyle="1">
    <w:name w:val="Titre V1 Car"/>
    <w:basedOn w:val="04ARTICLE-TitreCar"/>
    <w:link w:val="TitreV1"/>
    <w:qFormat/>
    <w:rsid w:val="005741c7"/>
    <w:rPr>
      <w:rFonts w:ascii="Arial" w:hAnsi="Arial" w:eastAsia="Times New Roman" w:cs="Arial"/>
      <w:b/>
      <w:caps/>
      <w:color w:val="FFFFFF"/>
      <w:sz w:val="20"/>
      <w:szCs w:val="20"/>
      <w:shd w:fill="808080" w:val="clear"/>
      <w:lang w:eastAsia="fr-FR"/>
    </w:rPr>
  </w:style>
  <w:style w:type="character" w:styleId="Titre6Car1" w:customStyle="1">
    <w:name w:val="Titre 6 Car1"/>
    <w:basedOn w:val="DefaultParagraphFont"/>
    <w:uiPriority w:val="9"/>
    <w:semiHidden/>
    <w:qFormat/>
    <w:rsid w:val="005741c7"/>
    <w:rPr>
      <w:rFonts w:ascii="Montserrat" w:hAnsi="Montserrat" w:eastAsia="" w:cs="" w:asciiTheme="majorHAnsi" w:cstheme="majorBidi" w:eastAsiaTheme="majorEastAsia" w:hAnsiTheme="majorHAnsi"/>
      <w:color w:themeColor="accent1" w:themeShade="7f" w:val="3C4246"/>
      <w:sz w:val="20"/>
      <w:szCs w:val="24"/>
    </w:rPr>
  </w:style>
  <w:style w:type="character" w:styleId="ObjetducommentaireCar1" w:customStyle="1">
    <w:name w:val="Objet du commentaire Car1"/>
    <w:basedOn w:val="CommentaireCar"/>
    <w:uiPriority w:val="99"/>
    <w:semiHidden/>
    <w:qFormat/>
    <w:rsid w:val="005741c7"/>
    <w:rPr>
      <w:rFonts w:ascii="Montserrat" w:hAnsi="Montserrat"/>
      <w:b/>
      <w:bCs/>
      <w:color w:themeColor="text1" w:val="000000"/>
      <w:sz w:val="20"/>
      <w:szCs w:val="20"/>
    </w:rPr>
  </w:style>
  <w:style w:type="character" w:styleId="02TITRE2Car" w:customStyle="1">
    <w:name w:val="02_TITRE 2 Car"/>
    <w:basedOn w:val="DefaultParagraphFont"/>
    <w:link w:val="02TITRE2"/>
    <w:qFormat/>
    <w:rsid w:val="00e26c1c"/>
    <w:rPr>
      <w:i/>
      <w:color w:themeColor="background1" w:val="FFFFFF"/>
      <w:sz w:val="24"/>
      <w:szCs w:val="24"/>
      <w:u w:val="none" w:color="000000" w:themeColor="dark1"/>
      <w14:textOutline w14:w="9525" w14:cap="rnd" w14:cmpd="dbl" w14:algn="ctr">
        <w14:noFill/>
        <w14:prstDash w14:val="solid"/>
        <w14:bevel/>
      </w14:textOutline>
      <w14:textFill>
        <w14:noFill/>
      </w14:textFill>
    </w:rPr>
  </w:style>
  <w:style w:type="character" w:styleId="02-TITRE2Car" w:customStyle="1">
    <w:name w:val="02 - TITRE 2 Car"/>
    <w:basedOn w:val="DefaultParagraphFont"/>
    <w:link w:val="02-TITRE2"/>
    <w:qFormat/>
    <w:rsid w:val="00e26c1c"/>
    <w:rPr>
      <w:rFonts w:ascii="Montserrat" w:hAnsi="Montserrat"/>
      <w:b/>
      <w:bCs/>
      <w:caps/>
      <w:color w:themeColor="accent1" w:val="7A868D"/>
      <w:sz w:val="24"/>
      <w:szCs w:val="24"/>
    </w:rPr>
  </w:style>
  <w:style w:type="character" w:styleId="03-TITRE3Car" w:customStyle="1">
    <w:name w:val="03 - TITRE 3 Car"/>
    <w:basedOn w:val="DefaultParagraphFont"/>
    <w:link w:val="03-TITRE3"/>
    <w:qFormat/>
    <w:rsid w:val="00e26c1c"/>
    <w:rPr>
      <w:rFonts w:ascii="Montserrat" w:hAnsi="Montserrat"/>
      <w:bCs/>
      <w:caps/>
      <w:color w:themeColor="accent1" w:val="7A868D"/>
      <w:sz w:val="24"/>
      <w:szCs w:val="24"/>
    </w:rPr>
  </w:style>
  <w:style w:type="character" w:styleId="EncadrCar" w:customStyle="1">
    <w:name w:val="Encadré Car"/>
    <w:basedOn w:val="DefaultParagraphFont"/>
    <w:link w:val="Encadr"/>
    <w:qFormat/>
    <w:rsid w:val="00e26c1c"/>
    <w:rPr>
      <w:color w:themeColor="text1" w:val="000000"/>
      <w:sz w:val="20"/>
      <w:szCs w:val="24"/>
    </w:rPr>
  </w:style>
  <w:style w:type="character" w:styleId="06-PUCE2Car" w:customStyle="1">
    <w:name w:val="06 - PUCE 2 Car"/>
    <w:basedOn w:val="DefaultParagraphFont"/>
    <w:link w:val="06-PUCE2"/>
    <w:qFormat/>
    <w:rsid w:val="00e26c1c"/>
    <w:rPr>
      <w:color w:themeColor="text1" w:val="000000"/>
      <w:sz w:val="20"/>
      <w:szCs w:val="24"/>
    </w:rPr>
  </w:style>
  <w:style w:type="character" w:styleId="07-Encart1Car" w:customStyle="1">
    <w:name w:val="07 - Encart 1 Car"/>
    <w:basedOn w:val="06-PUCE2Car"/>
    <w:link w:val="07-Encart1"/>
    <w:qFormat/>
    <w:rsid w:val="00e26c1c"/>
    <w:rPr>
      <w:i/>
      <w:color w:themeColor="text1" w:val="000000"/>
      <w:sz w:val="20"/>
      <w:szCs w:val="24"/>
    </w:rPr>
  </w:style>
  <w:style w:type="character" w:styleId="08-Encart2Car" w:customStyle="1">
    <w:name w:val="08 - Encart 2 Car"/>
    <w:basedOn w:val="06-PUCE2Car"/>
    <w:link w:val="08-Encart2"/>
    <w:qFormat/>
    <w:rsid w:val="00e26c1c"/>
    <w:rPr>
      <w:rFonts w:ascii="Montserrat" w:hAnsi="Montserrat"/>
      <w:b/>
      <w:color w:themeColor="text1" w:val="000000"/>
      <w:sz w:val="20"/>
      <w:szCs w:val="24"/>
      <w:shd w:fill="E4E6E8" w:val="clear"/>
    </w:rPr>
  </w:style>
  <w:style w:type="character" w:styleId="08-EncartEnconcluCar" w:customStyle="1">
    <w:name w:val="08 - Encart &quot;En conclu&quot; Car"/>
    <w:basedOn w:val="DefaultParagraphFont"/>
    <w:link w:val="08-EncartEnconclu"/>
    <w:qFormat/>
    <w:rsid w:val="00e26c1c"/>
    <w:rPr>
      <w:rFonts w:ascii="Montserrat" w:hAnsi="Montserrat" w:asciiTheme="majorHAnsi" w:hAnsiTheme="majorHAnsi"/>
      <w:b/>
      <w:bCs/>
      <w:color w:themeColor="text1" w:val="000000"/>
      <w:sz w:val="20"/>
      <w:szCs w:val="28"/>
    </w:rPr>
  </w:style>
  <w:style w:type="character" w:styleId="00-ChecklisteCar" w:customStyle="1">
    <w:name w:val="00 - Check liste Car"/>
    <w:basedOn w:val="DefaultParagraphFont"/>
    <w:link w:val="00-Checkliste"/>
    <w:qFormat/>
    <w:rsid w:val="00e26c1c"/>
    <w:rPr>
      <w:bCs/>
      <w:color w:themeColor="text1" w:val="000000"/>
      <w:sz w:val="20"/>
      <w:szCs w:val="24"/>
    </w:rPr>
  </w:style>
  <w:style w:type="character" w:styleId="Normal-GrasCar" w:customStyle="1">
    <w:name w:val="Normal - Gras Car"/>
    <w:basedOn w:val="DefaultParagraphFont"/>
    <w:link w:val="Normal-Gras"/>
    <w:qFormat/>
    <w:rsid w:val="00e26c1c"/>
    <w:rPr>
      <w:rFonts w:ascii="Montserrat" w:hAnsi="Montserrat" w:asciiTheme="majorHAnsi" w:hAnsiTheme="majorHAnsi"/>
      <w:b/>
      <w:bCs/>
      <w:color w:themeColor="text1" w:val="000000"/>
      <w:sz w:val="20"/>
      <w:szCs w:val="24"/>
    </w:rPr>
  </w:style>
  <w:style w:type="character" w:styleId="09-Encart3Car" w:customStyle="1">
    <w:name w:val="09 - Encart 3 Car"/>
    <w:basedOn w:val="06-PUCE2Car"/>
    <w:link w:val="09-Encart3"/>
    <w:qFormat/>
    <w:rsid w:val="00e26c1c"/>
    <w:rPr>
      <w:color w:themeColor="text1" w:val="000000"/>
      <w:sz w:val="20"/>
      <w:szCs w:val="24"/>
    </w:rPr>
  </w:style>
  <w:style w:type="character" w:styleId="Normal-ItaliqueCar" w:customStyle="1">
    <w:name w:val="Normal - Italique Car"/>
    <w:basedOn w:val="DefaultParagraphFont"/>
    <w:link w:val="Normal-Italique"/>
    <w:qFormat/>
    <w:rsid w:val="00e26c1c"/>
    <w:rPr>
      <w:i/>
      <w:color w:themeColor="text1" w:val="000000"/>
      <w:sz w:val="20"/>
      <w:szCs w:val="24"/>
    </w:rPr>
  </w:style>
  <w:style w:type="character" w:styleId="10-Encart4Car" w:customStyle="1">
    <w:name w:val="10 - Encart 4 Car"/>
    <w:basedOn w:val="Normal-GrasCar"/>
    <w:link w:val="10-Encart4"/>
    <w:qFormat/>
    <w:rsid w:val="00e26c1c"/>
    <w:rPr>
      <w:rFonts w:ascii="Montserrat" w:hAnsi="Montserrat" w:asciiTheme="majorHAnsi" w:hAnsiTheme="majorHAnsi"/>
      <w:b w:val="false"/>
      <w:bCs/>
      <w:color w:themeColor="text1" w:val="000000"/>
      <w:sz w:val="20"/>
      <w:szCs w:val="24"/>
    </w:rPr>
  </w:style>
  <w:style w:type="character" w:styleId="ExposantCar" w:customStyle="1">
    <w:name w:val="Exposant Car"/>
    <w:basedOn w:val="DefaultParagraphFont"/>
    <w:link w:val="Exposant"/>
    <w:qFormat/>
    <w:rsid w:val="00e26c1c"/>
    <w:rPr>
      <w:rFonts w:ascii="Montserrat" w:hAnsi="Montserrat"/>
      <w:color w:themeColor="text1" w:val="000000"/>
      <w:sz w:val="20"/>
      <w:szCs w:val="24"/>
      <w:vertAlign w:val="superscript"/>
    </w:rPr>
  </w:style>
  <w:style w:type="character" w:styleId="01-TITRE1Car" w:customStyle="1">
    <w:name w:val="01 - TITRE 1 Car"/>
    <w:basedOn w:val="DefaultParagraphFont"/>
    <w:link w:val="01-TITRE1"/>
    <w:qFormat/>
    <w:rsid w:val="005111e6"/>
    <w:rPr>
      <w:rFonts w:ascii="Montserrat" w:hAnsi="Montserrat"/>
      <w:b/>
      <w:bCs/>
      <w:caps/>
      <w:sz w:val="24"/>
      <w:szCs w:val="40"/>
    </w:rPr>
  </w:style>
  <w:style w:type="character" w:styleId="04-TITRE4Car" w:customStyle="1">
    <w:name w:val="04 - TITRE 4 Car"/>
    <w:basedOn w:val="DefaultParagraphFont"/>
    <w:link w:val="04-TITRE4"/>
    <w:qFormat/>
    <w:rsid w:val="00e26c1c"/>
    <w:rPr>
      <w:rFonts w:ascii="Montserrat" w:hAnsi="Montserrat"/>
      <w:bCs/>
      <w:i/>
      <w:caps/>
      <w:color w:themeColor="accent1" w:val="7A868D"/>
      <w:sz w:val="24"/>
      <w:szCs w:val="24"/>
    </w:rPr>
  </w:style>
  <w:style w:type="character" w:styleId="Style1bCar" w:customStyle="1">
    <w:name w:val="Style1b Car"/>
    <w:basedOn w:val="09-Encart3Car"/>
    <w:link w:val="Style1b"/>
    <w:qFormat/>
    <w:rsid w:val="00e26c1c"/>
    <w:rPr>
      <w:color w:themeColor="text1" w:val="000000"/>
      <w:sz w:val="20"/>
      <w:szCs w:val="24"/>
    </w:rPr>
  </w:style>
  <w:style w:type="character" w:styleId="05-PUCE1Car" w:customStyle="1">
    <w:name w:val="05 - PUCE 1 Car"/>
    <w:basedOn w:val="ParagraphedelisteCar"/>
    <w:link w:val="05-PUCE1"/>
    <w:qFormat/>
    <w:rsid w:val="00e26c1c"/>
    <w:rPr>
      <w:color w:themeColor="text1" w:val="000000"/>
      <w:sz w:val="20"/>
      <w:szCs w:val="24"/>
    </w:rPr>
  </w:style>
  <w:style w:type="character" w:styleId="Style12Car" w:customStyle="1">
    <w:name w:val="Style12 Car"/>
    <w:basedOn w:val="05-PUCE1Car"/>
    <w:link w:val="Style12"/>
    <w:qFormat/>
    <w:rsid w:val="00e26c1c"/>
    <w:rPr>
      <w:color w:themeColor="text1" w:val="000000"/>
      <w:sz w:val="20"/>
      <w:szCs w:val="24"/>
    </w:rPr>
  </w:style>
  <w:style w:type="character" w:styleId="Style1B2Car" w:customStyle="1">
    <w:name w:val="Style1B2 Car"/>
    <w:basedOn w:val="07-Encart1Car"/>
    <w:link w:val="Style1B2"/>
    <w:qFormat/>
    <w:rsid w:val="00e26c1c"/>
    <w:rPr>
      <w:i/>
      <w:color w:themeColor="text1" w:val="000000"/>
      <w:sz w:val="20"/>
      <w:szCs w:val="24"/>
    </w:rPr>
  </w:style>
  <w:style w:type="character" w:styleId="UnresolvedMention">
    <w:name w:val="Unresolved Mention"/>
    <w:basedOn w:val="DefaultParagraphFont"/>
    <w:uiPriority w:val="99"/>
    <w:semiHidden/>
    <w:unhideWhenUsed/>
    <w:qFormat/>
    <w:rsid w:val="00ca6a49"/>
    <w:rPr>
      <w:color w:val="605E5C"/>
      <w:shd w:fill="E1DFDD" w:val="clear"/>
    </w:rPr>
  </w:style>
  <w:style w:type="character" w:styleId="InternetLink1">
    <w:name w:val="Internet Link1"/>
    <w:qFormat/>
    <w:rPr>
      <w:color w:val="000080"/>
      <w:u w:val="single"/>
    </w:rPr>
  </w:style>
  <w:style w:type="character" w:styleId="Sautdindex">
    <w:name w:val="Saut d'index"/>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uiPriority w:val="99"/>
    <w:unhideWhenUsed/>
    <w:rsid w:val="00e26c1c"/>
    <w:pPr/>
    <w:rPr/>
  </w:style>
  <w:style w:type="paragraph" w:styleId="List">
    <w:name w:val="List"/>
    <w:basedOn w:val="BodyText"/>
    <w:pPr/>
    <w:rPr>
      <w:rFonts w:ascii="Marianne" w:hAnsi="Marianne" w:cs="Arial"/>
    </w:rPr>
  </w:style>
  <w:style w:type="paragraph" w:styleId="Caption">
    <w:name w:val="Caption"/>
    <w:basedOn w:val="Normal"/>
    <w:next w:val="Normal"/>
    <w:qFormat/>
    <w:rsid w:val="005741c7"/>
    <w:pPr>
      <w:tabs>
        <w:tab w:val="clear" w:pos="708"/>
        <w:tab w:val="left" w:pos="426" w:leader="none"/>
        <w:tab w:val="left" w:pos="851" w:leader="none"/>
      </w:tabs>
    </w:pPr>
    <w:rPr>
      <w:rFonts w:ascii="Arial" w:hAnsi="Arial" w:eastAsia="Times New Roman"/>
      <w:b/>
      <w:lang w:eastAsia="fr-FR"/>
    </w:rPr>
  </w:style>
  <w:style w:type="paragraph" w:styleId="Index">
    <w:name w:val="Index"/>
    <w:basedOn w:val="Normal"/>
    <w:qFormat/>
    <w:pPr>
      <w:suppressLineNumbers/>
    </w:pPr>
    <w:rPr>
      <w:rFonts w:ascii="Marianne" w:hAnsi="Marianne" w:cs="Arial"/>
    </w:rPr>
  </w:style>
  <w:style w:type="paragraph" w:styleId="02TITREDELAPARTIE" w:customStyle="1">
    <w:name w:val="02_TITRE DE LA PARTIE"/>
    <w:basedOn w:val="Normal"/>
    <w:next w:val="03TITRE"/>
    <w:qFormat/>
    <w:rsid w:val="00e26c1c"/>
    <w:pPr>
      <w:pageBreakBefore/>
      <w:pBdr>
        <w:left w:val="single" w:sz="12" w:space="4" w:color="000000" w:themeColor="dark1"/>
      </w:pBdr>
      <w:spacing w:before="240" w:after="240"/>
    </w:pPr>
    <w:rPr>
      <w:b/>
      <w:bCs/>
      <w:caps/>
      <w:color w:themeColor="accent1" w:val="7A868D"/>
      <w:sz w:val="24"/>
      <w:szCs w:val="32"/>
    </w:rPr>
  </w:style>
  <w:style w:type="paragraph" w:styleId="04SOUS-TITRE" w:customStyle="1">
    <w:name w:val="04_SOUS-TITRE"/>
    <w:basedOn w:val="Normal"/>
    <w:next w:val="Normal"/>
    <w:qFormat/>
    <w:rsid w:val="00e26c1c"/>
    <w:pPr>
      <w:numPr>
        <w:ilvl w:val="2"/>
        <w:numId w:val="2"/>
      </w:numPr>
      <w:tabs>
        <w:tab w:val="clear" w:pos="708"/>
        <w:tab w:val="left" w:pos="1418" w:leader="none"/>
      </w:tabs>
      <w:spacing w:before="360" w:after="160"/>
      <w:ind w:hanging="697" w:left="1417"/>
    </w:pPr>
    <w:rPr>
      <w:color w:themeColor="text2" w:val="E21D1B"/>
      <w:sz w:val="24"/>
      <w:szCs w:val="32"/>
    </w:rPr>
  </w:style>
  <w:style w:type="paragraph" w:styleId="03TITRE" w:customStyle="1">
    <w:name w:val="03_TITRE"/>
    <w:basedOn w:val="Normal"/>
    <w:next w:val="Normal"/>
    <w:qFormat/>
    <w:rsid w:val="00e26c1c"/>
    <w:pPr>
      <w:numPr>
        <w:ilvl w:val="1"/>
        <w:numId w:val="2"/>
      </w:numPr>
      <w:pBdr>
        <w:left w:val="single" w:sz="12" w:space="3" w:color="000000"/>
      </w:pBdr>
      <w:tabs>
        <w:tab w:val="clear" w:pos="708"/>
        <w:tab w:val="left" w:pos="1418" w:leader="none"/>
      </w:tabs>
      <w:ind w:hanging="0" w:left="0"/>
    </w:pPr>
    <w:rPr>
      <w:b/>
      <w:bCs/>
      <w:color w:themeColor="accent1" w:val="7A868D"/>
      <w:sz w:val="24"/>
      <w:szCs w:val="28"/>
    </w:rPr>
  </w:style>
  <w:style w:type="paragraph" w:styleId="BalloonText">
    <w:name w:val="Balloon Text"/>
    <w:basedOn w:val="Normal"/>
    <w:link w:val="TextedebullesCar"/>
    <w:uiPriority w:val="99"/>
    <w:semiHidden/>
    <w:unhideWhenUsed/>
    <w:qFormat/>
    <w:rsid w:val="00e26c1c"/>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rsid w:val="00e26c1c"/>
    <w:pPr>
      <w:tabs>
        <w:tab w:val="clear" w:pos="708"/>
        <w:tab w:val="center" w:pos="4536" w:leader="none"/>
        <w:tab w:val="right" w:pos="9072" w:leader="none"/>
      </w:tabs>
    </w:pPr>
    <w:rPr/>
  </w:style>
  <w:style w:type="paragraph" w:styleId="Footer">
    <w:name w:val="Footer"/>
    <w:basedOn w:val="Normal"/>
    <w:link w:val="PieddepageCar"/>
    <w:uiPriority w:val="99"/>
    <w:unhideWhenUsed/>
    <w:rsid w:val="00e26c1c"/>
    <w:pPr>
      <w:tabs>
        <w:tab w:val="clear" w:pos="708"/>
        <w:tab w:val="center" w:pos="4536" w:leader="none"/>
        <w:tab w:val="right" w:pos="9072" w:leader="none"/>
      </w:tabs>
    </w:pPr>
    <w:rPr/>
  </w:style>
  <w:style w:type="paragraph" w:styleId="ListParagraph">
    <w:name w:val="List Paragraph"/>
    <w:basedOn w:val="Normal"/>
    <w:link w:val="ParagraphedelisteCar"/>
    <w:uiPriority w:val="34"/>
    <w:qFormat/>
    <w:rsid w:val="00e26c1c"/>
    <w:pPr>
      <w:spacing w:before="0" w:after="160"/>
      <w:ind w:left="720"/>
      <w:contextualSpacing/>
    </w:pPr>
    <w:rPr/>
  </w:style>
  <w:style w:type="paragraph" w:styleId="01TITREDUCHAPITRE" w:customStyle="1">
    <w:name w:val="01_TITRE DU CHAPITRE"/>
    <w:basedOn w:val="Normal"/>
    <w:next w:val="Normal"/>
    <w:qFormat/>
    <w:rsid w:val="009e4a03"/>
    <w:pPr>
      <w:spacing w:before="6000" w:after="160"/>
      <w:ind w:right="3662"/>
    </w:pPr>
    <w:rPr>
      <w:b/>
      <w:bCs/>
      <w:color w:themeColor="accent1" w:val="7A868D"/>
      <w:sz w:val="72"/>
      <w:szCs w:val="40"/>
    </w:rPr>
  </w:style>
  <w:style w:type="paragraph" w:styleId="TOC1">
    <w:name w:val="TOC 1"/>
    <w:basedOn w:val="Normal"/>
    <w:next w:val="Normal"/>
    <w:autoRedefine/>
    <w:uiPriority w:val="39"/>
    <w:unhideWhenUsed/>
    <w:rsid w:val="00f50d9e"/>
    <w:pPr>
      <w:tabs>
        <w:tab w:val="clear" w:pos="708"/>
        <w:tab w:val="right" w:pos="10456" w:leader="dot"/>
      </w:tabs>
      <w:spacing w:before="120" w:after="0"/>
    </w:pPr>
    <w:rPr>
      <w:caps/>
    </w:rPr>
  </w:style>
  <w:style w:type="paragraph" w:styleId="TOC2">
    <w:name w:val="TOC 2"/>
    <w:basedOn w:val="Normal"/>
    <w:next w:val="Normal"/>
    <w:autoRedefine/>
    <w:uiPriority w:val="39"/>
    <w:unhideWhenUsed/>
    <w:rsid w:val="00e26c1c"/>
    <w:pPr>
      <w:tabs>
        <w:tab w:val="clear" w:pos="708"/>
        <w:tab w:val="left" w:pos="720" w:leader="none"/>
        <w:tab w:val="right" w:pos="10456" w:leader="dot"/>
      </w:tabs>
      <w:spacing w:before="240" w:after="160"/>
      <w:ind w:left="238"/>
    </w:pPr>
    <w:rPr>
      <w:bCs/>
    </w:rPr>
  </w:style>
  <w:style w:type="paragraph" w:styleId="TOC3">
    <w:name w:val="TOC 3"/>
    <w:basedOn w:val="Normal"/>
    <w:next w:val="Normal"/>
    <w:autoRedefine/>
    <w:uiPriority w:val="39"/>
    <w:unhideWhenUsed/>
    <w:rsid w:val="00e26c1c"/>
    <w:pPr>
      <w:tabs>
        <w:tab w:val="clear" w:pos="708"/>
        <w:tab w:val="left" w:pos="1418" w:leader="none"/>
        <w:tab w:val="right" w:pos="10456" w:leader="dot"/>
      </w:tabs>
      <w:ind w:hanging="567" w:left="1418"/>
    </w:pPr>
    <w:rPr/>
  </w:style>
  <w:style w:type="paragraph" w:styleId="TOC4">
    <w:name w:val="TOC 4"/>
    <w:basedOn w:val="Normal"/>
    <w:next w:val="Normal"/>
    <w:autoRedefine/>
    <w:uiPriority w:val="39"/>
    <w:unhideWhenUsed/>
    <w:rsid w:val="00e26c1c"/>
    <w:pPr>
      <w:tabs>
        <w:tab w:val="clear" w:pos="708"/>
        <w:tab w:val="left" w:pos="2268" w:leader="none"/>
        <w:tab w:val="right" w:pos="10456" w:leader="dot"/>
      </w:tabs>
      <w:ind w:hanging="851" w:left="2269"/>
    </w:pPr>
    <w:rPr>
      <w:i/>
      <w:iCs/>
      <w:color w:val="79868D"/>
    </w:rPr>
  </w:style>
  <w:style w:type="paragraph" w:styleId="05PUCE1" w:customStyle="1">
    <w:name w:val="05_PUCE1"/>
    <w:basedOn w:val="ListParagraph"/>
    <w:qFormat/>
    <w:rsid w:val="00de0508"/>
    <w:pPr>
      <w:tabs>
        <w:tab w:val="clear" w:pos="708"/>
        <w:tab w:val="left" w:pos="567" w:leader="none"/>
      </w:tabs>
      <w:spacing w:before="0" w:after="160"/>
      <w:ind w:hanging="360" w:left="644"/>
      <w:contextualSpacing w:val="false"/>
    </w:pPr>
    <w:rPr/>
  </w:style>
  <w:style w:type="paragraph" w:styleId="06PUCE2" w:customStyle="1">
    <w:name w:val="06_PUCE2"/>
    <w:basedOn w:val="Normal"/>
    <w:qFormat/>
    <w:rsid w:val="00de0508"/>
    <w:pPr>
      <w:tabs>
        <w:tab w:val="clear" w:pos="708"/>
        <w:tab w:val="left" w:pos="851" w:leader="none"/>
      </w:tabs>
      <w:ind w:hanging="360" w:left="757"/>
    </w:pPr>
    <w:rPr/>
  </w:style>
  <w:style w:type="paragraph" w:styleId="07PUCE3" w:customStyle="1">
    <w:name w:val="07_PUCE3"/>
    <w:basedOn w:val="ListParagraph"/>
    <w:qFormat/>
    <w:rsid w:val="00e26c1c"/>
    <w:pPr>
      <w:numPr>
        <w:ilvl w:val="0"/>
        <w:numId w:val="5"/>
      </w:numPr>
      <w:tabs>
        <w:tab w:val="clear" w:pos="708"/>
        <w:tab w:val="left" w:pos="1134" w:leader="none"/>
      </w:tabs>
    </w:pPr>
    <w:rPr/>
  </w:style>
  <w:style w:type="paragraph" w:styleId="AnnotationText">
    <w:name w:val="Annotation Text"/>
    <w:basedOn w:val="Normal"/>
    <w:link w:val="CommentaireCar"/>
    <w:uiPriority w:val="99"/>
    <w:unhideWhenUsed/>
    <w:rsid w:val="00e26c1c"/>
    <w:pPr/>
    <w:rPr/>
  </w:style>
  <w:style w:type="paragraph" w:styleId="CartoRoutesHeading61" w:customStyle="1">
    <w:name w:val="CartoRoutes Heading 61"/>
    <w:basedOn w:val="Heading5"/>
    <w:next w:val="Normal"/>
    <w:uiPriority w:val="9"/>
    <w:unhideWhenUsed/>
    <w:qFormat/>
    <w:rsid w:val="005741c7"/>
    <w:pPr>
      <w:numPr>
        <w:ilvl w:val="4"/>
        <w:numId w:val="1"/>
      </w:numPr>
      <w:tabs>
        <w:tab w:val="clear" w:pos="708"/>
        <w:tab w:val="left" w:pos="3402" w:leader="none"/>
      </w:tabs>
      <w:ind w:hanging="936" w:left="2736"/>
      <w:outlineLvl w:val="5"/>
    </w:pPr>
    <w:rPr>
      <w:i/>
      <w:color w:themeColor="accent1" w:themeShade="bf" w:val="95B3D7"/>
      <w:sz w:val="24"/>
    </w:rPr>
  </w:style>
  <w:style w:type="paragraph" w:styleId="En-ttedetabledesmatires1" w:customStyle="1">
    <w:name w:val="En-tête de table des matières1"/>
    <w:basedOn w:val="Heading1"/>
    <w:next w:val="Normal"/>
    <w:uiPriority w:val="39"/>
    <w:unhideWhenUsed/>
    <w:qFormat/>
    <w:rsid w:val="005741c7"/>
    <w:pPr>
      <w:numPr>
        <w:ilvl w:val="0"/>
        <w:numId w:val="1"/>
      </w:numPr>
      <w:spacing w:lineRule="auto" w:line="276" w:before="240" w:after="480"/>
      <w:outlineLvl w:val="9"/>
    </w:pPr>
    <w:rPr>
      <w:b/>
      <w:bCs/>
      <w:sz w:val="28"/>
      <w:szCs w:val="28"/>
      <w:lang w:eastAsia="fr-FR"/>
    </w:rPr>
  </w:style>
  <w:style w:type="paragraph" w:styleId="NormalWeb">
    <w:name w:val="Normal (Web)"/>
    <w:basedOn w:val="Normal"/>
    <w:unhideWhenUsed/>
    <w:qFormat/>
    <w:rsid w:val="005741c7"/>
    <w:pPr>
      <w:spacing w:lineRule="auto" w:line="192" w:beforeAutospacing="1" w:afterAutospacing="1"/>
    </w:pPr>
    <w:rPr>
      <w:rFonts w:ascii="Times New Roman" w:hAnsi="Times New Roman" w:eastAsia="Times New Roman"/>
      <w:sz w:val="24"/>
      <w:lang w:eastAsia="fr-FR"/>
    </w:rPr>
  </w:style>
  <w:style w:type="paragraph" w:styleId="TM51" w:customStyle="1">
    <w:name w:val="TM 51"/>
    <w:basedOn w:val="Normal"/>
    <w:next w:val="Normal"/>
    <w:autoRedefine/>
    <w:uiPriority w:val="39"/>
    <w:unhideWhenUsed/>
    <w:qFormat/>
    <w:rsid w:val="005741c7"/>
    <w:pPr>
      <w:spacing w:lineRule="auto" w:line="192"/>
    </w:pPr>
    <w:rPr>
      <w:rFonts w:ascii="Calibri" w:hAnsi="Calibri"/>
    </w:rPr>
  </w:style>
  <w:style w:type="paragraph" w:styleId="TM61" w:customStyle="1">
    <w:name w:val="TM 61"/>
    <w:basedOn w:val="Normal"/>
    <w:next w:val="Normal"/>
    <w:autoRedefine/>
    <w:uiPriority w:val="39"/>
    <w:unhideWhenUsed/>
    <w:qFormat/>
    <w:rsid w:val="005741c7"/>
    <w:pPr>
      <w:spacing w:lineRule="auto" w:line="192"/>
    </w:pPr>
    <w:rPr>
      <w:rFonts w:ascii="Calibri" w:hAnsi="Calibri"/>
    </w:rPr>
  </w:style>
  <w:style w:type="paragraph" w:styleId="TM71" w:customStyle="1">
    <w:name w:val="TM 71"/>
    <w:basedOn w:val="Normal"/>
    <w:next w:val="Normal"/>
    <w:autoRedefine/>
    <w:uiPriority w:val="39"/>
    <w:unhideWhenUsed/>
    <w:qFormat/>
    <w:rsid w:val="005741c7"/>
    <w:pPr>
      <w:spacing w:lineRule="auto" w:line="192"/>
    </w:pPr>
    <w:rPr>
      <w:rFonts w:ascii="Calibri" w:hAnsi="Calibri"/>
    </w:rPr>
  </w:style>
  <w:style w:type="paragraph" w:styleId="TM81" w:customStyle="1">
    <w:name w:val="TM 81"/>
    <w:basedOn w:val="Normal"/>
    <w:next w:val="Normal"/>
    <w:autoRedefine/>
    <w:uiPriority w:val="39"/>
    <w:unhideWhenUsed/>
    <w:qFormat/>
    <w:rsid w:val="005741c7"/>
    <w:pPr>
      <w:spacing w:lineRule="auto" w:line="192"/>
    </w:pPr>
    <w:rPr>
      <w:rFonts w:ascii="Calibri" w:hAnsi="Calibri"/>
    </w:rPr>
  </w:style>
  <w:style w:type="paragraph" w:styleId="TM91" w:customStyle="1">
    <w:name w:val="TM 91"/>
    <w:basedOn w:val="Normal"/>
    <w:next w:val="Normal"/>
    <w:autoRedefine/>
    <w:uiPriority w:val="39"/>
    <w:unhideWhenUsed/>
    <w:qFormat/>
    <w:rsid w:val="005741c7"/>
    <w:pPr>
      <w:spacing w:lineRule="auto" w:line="192"/>
    </w:pPr>
    <w:rPr>
      <w:rFonts w:ascii="Calibri" w:hAnsi="Calibri"/>
    </w:rPr>
  </w:style>
  <w:style w:type="paragraph" w:styleId="FootnoteText">
    <w:name w:val="Footnote Text"/>
    <w:basedOn w:val="Normal"/>
    <w:link w:val="NotedebasdepageCar"/>
    <w:uiPriority w:val="99"/>
    <w:semiHidden/>
    <w:unhideWhenUsed/>
    <w:rsid w:val="00e26c1c"/>
    <w:pPr/>
    <w:rPr/>
  </w:style>
  <w:style w:type="paragraph" w:styleId="NormalBold" w:customStyle="1">
    <w:name w:val="Normal Bold"/>
    <w:basedOn w:val="Normal"/>
    <w:qFormat/>
    <w:rsid w:val="005741c7"/>
    <w:pPr/>
    <w:rPr>
      <w:rFonts w:ascii="Arial" w:hAnsi="Arial" w:eastAsia="Times New Roman"/>
      <w:b/>
      <w:lang w:eastAsia="fr-FR"/>
    </w:rPr>
  </w:style>
  <w:style w:type="paragraph" w:styleId="BlockText">
    <w:name w:val="Block Text"/>
    <w:basedOn w:val="Normal"/>
    <w:qFormat/>
    <w:rsid w:val="005741c7"/>
    <w:pPr>
      <w:suppressAutoHyphens w:val="true"/>
      <w:ind w:hanging="425" w:left="426" w:right="141"/>
    </w:pPr>
    <w:rPr>
      <w:rFonts w:ascii="Arial Narrow" w:hAnsi="Arial Narrow" w:eastAsia="Times New Roman"/>
      <w:lang w:eastAsia="ar-SA"/>
    </w:rPr>
  </w:style>
  <w:style w:type="paragraph" w:styleId="Contenudetableau" w:customStyle="1">
    <w:name w:val="Contenu de tableau"/>
    <w:basedOn w:val="Normal"/>
    <w:qFormat/>
    <w:rsid w:val="005741c7"/>
    <w:pPr>
      <w:suppressLineNumbers/>
      <w:suppressAutoHyphens w:val="true"/>
    </w:pPr>
    <w:rPr>
      <w:rFonts w:ascii="Times New Roman" w:hAnsi="Times New Roman" w:eastAsia="Times New Roman"/>
      <w:sz w:val="24"/>
      <w:lang w:eastAsia="ar-SA"/>
    </w:rPr>
  </w:style>
  <w:style w:type="paragraph" w:styleId="Index1">
    <w:name w:val="Index 1"/>
    <w:basedOn w:val="Normal"/>
    <w:next w:val="Normal"/>
    <w:autoRedefine/>
    <w:semiHidden/>
    <w:rsid w:val="005741c7"/>
    <w:pPr>
      <w:suppressAutoHyphens w:val="true"/>
      <w:ind w:hanging="240" w:left="240"/>
    </w:pPr>
    <w:rPr>
      <w:rFonts w:ascii="Times New Roman" w:hAnsi="Times New Roman" w:eastAsia="Times New Roman"/>
      <w:sz w:val="24"/>
      <w:lang w:eastAsia="ar-SA"/>
    </w:rPr>
  </w:style>
  <w:style w:type="paragraph" w:styleId="Index2">
    <w:name w:val="Index 2"/>
    <w:basedOn w:val="Normal"/>
    <w:next w:val="Normal"/>
    <w:semiHidden/>
    <w:rsid w:val="005741c7"/>
    <w:pPr>
      <w:ind w:left="283"/>
    </w:pPr>
    <w:rPr>
      <w:rFonts w:ascii="Verdana" w:hAnsi="Verdana" w:eastAsia="Times New Roman"/>
      <w:lang w:eastAsia="fr-FR"/>
    </w:rPr>
  </w:style>
  <w:style w:type="paragraph" w:styleId="Index3">
    <w:name w:val="Index 3"/>
    <w:basedOn w:val="Normal"/>
    <w:next w:val="Normal"/>
    <w:semiHidden/>
    <w:rsid w:val="005741c7"/>
    <w:pPr>
      <w:ind w:left="566"/>
    </w:pPr>
    <w:rPr>
      <w:rFonts w:ascii="Verdana" w:hAnsi="Verdana" w:eastAsia="Times New Roman"/>
      <w:lang w:eastAsia="fr-FR"/>
    </w:rPr>
  </w:style>
  <w:style w:type="paragraph" w:styleId="index4">
    <w:name w:val="index 4"/>
    <w:basedOn w:val="Normal"/>
    <w:next w:val="Normal"/>
    <w:semiHidden/>
    <w:qFormat/>
    <w:rsid w:val="005741c7"/>
    <w:pPr>
      <w:ind w:left="849"/>
    </w:pPr>
    <w:rPr>
      <w:rFonts w:ascii="Verdana" w:hAnsi="Verdana" w:eastAsia="Times New Roman"/>
      <w:lang w:eastAsia="fr-FR"/>
    </w:rPr>
  </w:style>
  <w:style w:type="paragraph" w:styleId="index5">
    <w:name w:val="index 5"/>
    <w:basedOn w:val="Normal"/>
    <w:next w:val="Normal"/>
    <w:semiHidden/>
    <w:qFormat/>
    <w:rsid w:val="005741c7"/>
    <w:pPr>
      <w:ind w:left="1132"/>
    </w:pPr>
    <w:rPr>
      <w:rFonts w:ascii="Verdana" w:hAnsi="Verdana" w:eastAsia="Times New Roman"/>
      <w:lang w:eastAsia="fr-FR"/>
    </w:rPr>
  </w:style>
  <w:style w:type="paragraph" w:styleId="index6">
    <w:name w:val="index 6"/>
    <w:basedOn w:val="Normal"/>
    <w:next w:val="Normal"/>
    <w:semiHidden/>
    <w:qFormat/>
    <w:rsid w:val="005741c7"/>
    <w:pPr>
      <w:ind w:left="1415"/>
    </w:pPr>
    <w:rPr>
      <w:rFonts w:ascii="Verdana" w:hAnsi="Verdana" w:eastAsia="Times New Roman"/>
      <w:lang w:eastAsia="fr-FR"/>
    </w:rPr>
  </w:style>
  <w:style w:type="paragraph" w:styleId="index7">
    <w:name w:val="index 7"/>
    <w:basedOn w:val="Normal"/>
    <w:next w:val="Normal"/>
    <w:semiHidden/>
    <w:qFormat/>
    <w:rsid w:val="005741c7"/>
    <w:pPr>
      <w:ind w:left="1698"/>
    </w:pPr>
    <w:rPr>
      <w:rFonts w:ascii="Verdana" w:hAnsi="Verdana" w:eastAsia="Times New Roman"/>
      <w:lang w:eastAsia="fr-FR"/>
    </w:rPr>
  </w:style>
  <w:style w:type="paragraph" w:styleId="Revision">
    <w:name w:val="Revision"/>
    <w:uiPriority w:val="99"/>
    <w:semiHidden/>
    <w:qFormat/>
    <w:rsid w:val="005741c7"/>
    <w:pPr>
      <w:widowControl/>
      <w:suppressAutoHyphens w:val="true"/>
      <w:bidi w:val="0"/>
      <w:spacing w:lineRule="auto" w:line="240" w:before="0" w:after="0"/>
      <w:jc w:val="left"/>
    </w:pPr>
    <w:rPr>
      <w:rFonts w:ascii="Times New Roman" w:hAnsi="Times New Roman" w:eastAsia="Times New Roman" w:cs="Times New Roman"/>
      <w:color w:val="auto"/>
      <w:kern w:val="2"/>
      <w:sz w:val="24"/>
      <w:szCs w:val="24"/>
      <w:lang w:val="fr-FR" w:eastAsia="ar-SA" w:bidi="ar-SA"/>
      <w14:ligatures w14:val="standardContextual"/>
    </w:rPr>
  </w:style>
  <w:style w:type="paragraph" w:styleId="EndnoteText">
    <w:name w:val="Endnote Text"/>
    <w:basedOn w:val="Normal"/>
    <w:link w:val="NotedefinCar"/>
    <w:uiPriority w:val="99"/>
    <w:semiHidden/>
    <w:unhideWhenUsed/>
    <w:rsid w:val="00e26c1c"/>
    <w:pPr/>
    <w:rPr/>
  </w:style>
  <w:style w:type="paragraph" w:styleId="0COUVSs-titre" w:customStyle="1">
    <w:name w:val="0_COUV_Ss-titre"/>
    <w:qFormat/>
    <w:rsid w:val="005741c7"/>
    <w:pPr>
      <w:widowControl/>
      <w:suppressAutoHyphens w:val="true"/>
      <w:bidi w:val="0"/>
      <w:spacing w:lineRule="auto" w:line="240" w:before="180" w:after="120"/>
      <w:ind w:left="2268"/>
      <w:jc w:val="left"/>
    </w:pPr>
    <w:rPr>
      <w:rFonts w:ascii="Arial" w:hAnsi="Arial" w:eastAsia="Times" w:cs="Times New Roman"/>
      <w:b/>
      <w:bCs/>
      <w:caps/>
      <w:color w:val="auto"/>
      <w:kern w:val="2"/>
      <w:sz w:val="36"/>
      <w:szCs w:val="36"/>
      <w:lang w:val="fr-FR" w:eastAsia="fr-FR" w:bidi="ar-SA"/>
      <w14:ligatures w14:val="standardContextual"/>
    </w:rPr>
  </w:style>
  <w:style w:type="paragraph" w:styleId="01INTITULDOC" w:customStyle="1">
    <w:name w:val="01_INTITULÉ DOC"/>
    <w:next w:val="02SECTION-Titre"/>
    <w:qFormat/>
    <w:rsid w:val="005741c7"/>
    <w:pPr>
      <w:widowControl/>
      <w:suppressAutoHyphens w:val="true"/>
      <w:bidi w:val="0"/>
      <w:spacing w:lineRule="auto" w:line="240" w:before="120" w:after="360"/>
      <w:jc w:val="center"/>
    </w:pPr>
    <w:rPr>
      <w:rFonts w:ascii="Arial" w:hAnsi="Arial" w:eastAsia="Times New Roman" w:cs="Times New Roman"/>
      <w:b/>
      <w:caps/>
      <w:color w:val="808080"/>
      <w:kern w:val="2"/>
      <w:sz w:val="28"/>
      <w:szCs w:val="20"/>
      <w:lang w:val="fr-FR" w:eastAsia="fr-FR" w:bidi="ar-SA"/>
    </w:rPr>
  </w:style>
  <w:style w:type="paragraph" w:styleId="02SECTION-Titre" w:customStyle="1">
    <w:name w:val="02_SECTION - Titre"/>
    <w:next w:val="Normal"/>
    <w:link w:val="02SECTION-TitreCar"/>
    <w:qFormat/>
    <w:rsid w:val="005741c7"/>
    <w:pPr>
      <w:widowControl/>
      <w:pBdr>
        <w:bottom w:val="single" w:sz="4" w:space="1" w:color="808080"/>
      </w:pBdr>
      <w:suppressAutoHyphens w:val="true"/>
      <w:bidi w:val="0"/>
      <w:spacing w:lineRule="auto" w:line="240" w:before="120" w:after="360"/>
      <w:jc w:val="center"/>
    </w:pPr>
    <w:rPr>
      <w:rFonts w:ascii="Arial" w:hAnsi="Arial" w:eastAsia="Times New Roman" w:cs="Times New Roman"/>
      <w:color w:val="999999"/>
      <w:kern w:val="2"/>
      <w:sz w:val="32"/>
      <w:szCs w:val="20"/>
      <w:lang w:val="fr-FR" w:eastAsia="fr-FR" w:bidi="ar-SA"/>
    </w:rPr>
  </w:style>
  <w:style w:type="paragraph" w:styleId="04ARTICLE-Titre" w:customStyle="1">
    <w:name w:val="04_ARTICLE - Titre"/>
    <w:next w:val="Normal"/>
    <w:link w:val="04ARTICLE-TitreCar"/>
    <w:qFormat/>
    <w:rsid w:val="005741c7"/>
    <w:pPr>
      <w:widowControl/>
      <w:numPr>
        <w:ilvl w:val="0"/>
        <w:numId w:val="9"/>
      </w:numPr>
      <w:pBdr>
        <w:top w:val="single" w:sz="6" w:space="1" w:color="808080"/>
        <w:left w:val="single" w:sz="6" w:space="4" w:color="808080"/>
        <w:bottom w:val="single" w:sz="6" w:space="1" w:color="808080"/>
        <w:right w:val="single" w:sz="6" w:space="4" w:color="808080"/>
      </w:pBdr>
      <w:shd w:val="clear" w:color="auto" w:fill="808080"/>
      <w:tabs>
        <w:tab w:val="clear" w:pos="708"/>
        <w:tab w:val="left" w:pos="1510" w:leader="none"/>
      </w:tabs>
      <w:suppressAutoHyphens w:val="true"/>
      <w:bidi w:val="0"/>
      <w:spacing w:lineRule="auto" w:line="240" w:before="480" w:after="240"/>
      <w:jc w:val="left"/>
    </w:pPr>
    <w:rPr>
      <w:rFonts w:ascii="Arial Black" w:hAnsi="Arial Black" w:eastAsia="Times New Roman" w:cs="Times New Roman"/>
      <w:caps/>
      <w:color w:val="FFFFFF"/>
      <w:kern w:val="2"/>
      <w:sz w:val="20"/>
      <w:szCs w:val="20"/>
      <w:lang w:val="fr-FR" w:eastAsia="fr-FR" w:bidi="ar-SA"/>
    </w:rPr>
  </w:style>
  <w:style w:type="paragraph" w:styleId="05ARTICLENiv1-SsTitre" w:customStyle="1">
    <w:name w:val="05_ARTICLE_Niv1 - SsTitre"/>
    <w:next w:val="Normal"/>
    <w:link w:val="05ARTICLENiv1-SsTitreCar"/>
    <w:qFormat/>
    <w:rsid w:val="005741c7"/>
    <w:pPr>
      <w:widowControl/>
      <w:suppressAutoHyphens w:val="true"/>
      <w:bidi w:val="0"/>
      <w:spacing w:lineRule="auto" w:line="240" w:before="360" w:after="120"/>
      <w:jc w:val="left"/>
    </w:pPr>
    <w:rPr>
      <w:rFonts w:ascii="Arial Gras" w:hAnsi="Arial Gras" w:eastAsia="Times New Roman" w:cs="Times New Roman"/>
      <w:b/>
      <w:color w:val="BF3F00"/>
      <w:kern w:val="2"/>
      <w:sz w:val="20"/>
      <w:szCs w:val="24"/>
      <w:lang w:val="fr-FR" w:eastAsia="fr-FR" w:bidi="ar-SA"/>
    </w:rPr>
  </w:style>
  <w:style w:type="paragraph" w:styleId="05ARTICLENiv1-Texte" w:customStyle="1">
    <w:name w:val="05_ARTICLE_Niv1 - Texte"/>
    <w:link w:val="05ARTICLENiv1-TexteCar"/>
    <w:qFormat/>
    <w:rsid w:val="00e26c1c"/>
    <w:pPr>
      <w:widowControl/>
      <w:tabs>
        <w:tab w:val="clear" w:pos="708"/>
        <w:tab w:val="left" w:pos="9356" w:leader="dot"/>
      </w:tabs>
      <w:suppressAutoHyphens w:val="true"/>
      <w:bidi w:val="0"/>
      <w:spacing w:lineRule="auto" w:line="240" w:before="0" w:after="120"/>
      <w:jc w:val="both"/>
    </w:pPr>
    <w:rPr>
      <w:rFonts w:ascii="Arial" w:hAnsi="Arial" w:eastAsia="Times New Roman" w:cs="Times New Roman"/>
      <w:color w:val="auto"/>
      <w:kern w:val="2"/>
      <w:sz w:val="20"/>
      <w:szCs w:val="20"/>
      <w:lang w:val="fr-FR" w:eastAsia="fr-FR" w:bidi="ar-SA"/>
      <w14:ligatures w14:val="standardContextual"/>
    </w:rPr>
  </w:style>
  <w:style w:type="paragraph" w:styleId="06ARTICLENiv2-SsTitre" w:customStyle="1">
    <w:name w:val="06_ARTICLE_Niv2 - SsTitre"/>
    <w:next w:val="Normal"/>
    <w:link w:val="06ARTICLENiv2-SsTitreCar"/>
    <w:qFormat/>
    <w:rsid w:val="005741c7"/>
    <w:pPr>
      <w:widowControl/>
      <w:suppressAutoHyphens w:val="true"/>
      <w:bidi w:val="0"/>
      <w:spacing w:lineRule="auto" w:line="240" w:before="240" w:after="120"/>
      <w:jc w:val="left"/>
    </w:pPr>
    <w:rPr>
      <w:rFonts w:ascii="Arial" w:hAnsi="Arial" w:eastAsia="Times New Roman" w:cs="Times New Roman"/>
      <w:b/>
      <w:color w:val="999999"/>
      <w:spacing w:val="-10"/>
      <w:kern w:val="2"/>
      <w:sz w:val="24"/>
      <w:szCs w:val="24"/>
      <w:lang w:val="fr-FR" w:eastAsia="fr-FR" w:bidi="ar-SA"/>
    </w:rPr>
  </w:style>
  <w:style w:type="paragraph" w:styleId="07ARTICLENiv3-SsTitre" w:customStyle="1">
    <w:name w:val="07_ARTICLE_Niv3 - SsTitre"/>
    <w:next w:val="Normal"/>
    <w:link w:val="07ARTICLENiv3-SsTitreCar"/>
    <w:qFormat/>
    <w:rsid w:val="005741c7"/>
    <w:pPr>
      <w:widowControl/>
      <w:suppressAutoHyphens w:val="true"/>
      <w:bidi w:val="0"/>
      <w:spacing w:lineRule="auto" w:line="240" w:before="60" w:after="60"/>
      <w:ind w:left="567"/>
      <w:jc w:val="left"/>
    </w:pPr>
    <w:rPr>
      <w:rFonts w:ascii="Arial" w:hAnsi="Arial" w:eastAsia="Times New Roman" w:cs="Times New Roman"/>
      <w:b/>
      <w:smallCaps/>
      <w:color w:val="auto"/>
      <w:kern w:val="2"/>
      <w:sz w:val="18"/>
      <w:szCs w:val="20"/>
      <w:lang w:val="fr-FR" w:eastAsia="fr-FR" w:bidi="ar-SA"/>
      <w14:ligatures w14:val="standardContextual"/>
    </w:rPr>
  </w:style>
  <w:style w:type="paragraph" w:styleId="10PIEDDEPAGE" w:customStyle="1">
    <w:name w:val="10_PIED DE PAGE"/>
    <w:basedOn w:val="Normal"/>
    <w:qFormat/>
    <w:rsid w:val="005741c7"/>
    <w:pPr>
      <w:tabs>
        <w:tab w:val="clear" w:pos="708"/>
        <w:tab w:val="center" w:pos="4820" w:leader="none"/>
        <w:tab w:val="right" w:pos="9639" w:leader="none"/>
      </w:tabs>
    </w:pPr>
    <w:rPr>
      <w:rFonts w:ascii="Arial" w:hAnsi="Arial" w:eastAsia="Times New Roman"/>
      <w:b/>
      <w:sz w:val="18"/>
      <w:lang w:eastAsia="fr-FR"/>
    </w:rPr>
  </w:style>
  <w:style w:type="paragraph" w:styleId="05ARTICLENiv1-Tableau" w:customStyle="1">
    <w:name w:val="05_ARTICLE_Niv1 - Tableau"/>
    <w:basedOn w:val="05ARTICLENiv1-Texte"/>
    <w:link w:val="05ARTICLENiv1-TableauCar"/>
    <w:qFormat/>
    <w:rsid w:val="005741c7"/>
    <w:pPr>
      <w:spacing w:before="0" w:after="0"/>
      <w:jc w:val="left"/>
    </w:pPr>
    <w:rPr/>
  </w:style>
  <w:style w:type="paragraph" w:styleId="05ARTICLENiv1-TableauPuce1" w:customStyle="1">
    <w:name w:val="05_ARTICLE_Niv1 - Tableau Puce 1"/>
    <w:basedOn w:val="Normal"/>
    <w:link w:val="05ARTICLENiv1-TableauPuce1Car"/>
    <w:qFormat/>
    <w:rsid w:val="00e26c1c"/>
    <w:pPr>
      <w:numPr>
        <w:ilvl w:val="0"/>
        <w:numId w:val="19"/>
      </w:numPr>
      <w:tabs>
        <w:tab w:val="clear" w:pos="708"/>
        <w:tab w:val="left" w:pos="9356" w:leader="dot"/>
      </w:tabs>
      <w:ind w:hanging="357" w:left="714"/>
    </w:pPr>
    <w:rPr>
      <w:rFonts w:ascii="Arial" w:hAnsi="Arial" w:eastAsia="Times New Roman"/>
      <w:lang w:eastAsia="fr-FR"/>
    </w:rPr>
  </w:style>
  <w:style w:type="paragraph" w:styleId="05ARTICLENiv1-Tableaugras" w:customStyle="1">
    <w:name w:val="05_ARTICLE_Niv1 - Tableau gras"/>
    <w:basedOn w:val="05ARTICLENiv1-Tableau"/>
    <w:qFormat/>
    <w:rsid w:val="005741c7"/>
    <w:pPr/>
    <w:rPr>
      <w:b/>
    </w:rPr>
  </w:style>
  <w:style w:type="paragraph" w:styleId="05ARTICLENiv1-TableauPuce2" w:customStyle="1">
    <w:name w:val="05_ARTICLE_Niv1 - Tableau Puce 2"/>
    <w:basedOn w:val="05ARTICLENiv1-Tableau"/>
    <w:link w:val="05ARTICLENiv1-TableauPuce2Car"/>
    <w:qFormat/>
    <w:rsid w:val="005741c7"/>
    <w:pPr>
      <w:numPr>
        <w:ilvl w:val="1"/>
        <w:numId w:val="6"/>
      </w:numPr>
      <w:ind w:hanging="227" w:left="794"/>
    </w:pPr>
    <w:rPr/>
  </w:style>
  <w:style w:type="paragraph" w:styleId="03NOTICE-Texte" w:customStyle="1">
    <w:name w:val="03_NOTICE - Texte"/>
    <w:basedOn w:val="Normal"/>
    <w:link w:val="03NOTICE-TexteCar"/>
    <w:qFormat/>
    <w:rsid w:val="00e26c1c"/>
    <w:pPr>
      <w:keepNext w:val="true"/>
      <w:pBdr>
        <w:top w:val="single" w:sz="4" w:space="1" w:color="000000"/>
        <w:left w:val="single" w:sz="4" w:space="4" w:color="000000"/>
        <w:bottom w:val="single" w:sz="4" w:space="1" w:color="000000"/>
        <w:right w:val="single" w:sz="4" w:space="4" w:color="000000"/>
      </w:pBdr>
      <w:shd w:val="clear" w:color="auto" w:fill="FFFF99"/>
    </w:pPr>
    <w:rPr>
      <w:rFonts w:ascii="Arial" w:hAnsi="Arial" w:cs="Arial"/>
    </w:rPr>
  </w:style>
  <w:style w:type="paragraph" w:styleId="03NOTICE-Titre" w:customStyle="1">
    <w:name w:val="03_NOTICE - Titre"/>
    <w:basedOn w:val="Normal"/>
    <w:qFormat/>
    <w:rsid w:val="00e26c1c"/>
    <w:pPr>
      <w:keepNext w:val="true"/>
      <w:pBdr>
        <w:top w:val="single" w:sz="4" w:space="1" w:color="000000"/>
        <w:left w:val="single" w:sz="4" w:space="4" w:color="000000"/>
        <w:bottom w:val="single" w:sz="4" w:space="1" w:color="000000"/>
        <w:right w:val="single" w:sz="4" w:space="4" w:color="000000"/>
      </w:pBdr>
      <w:shd w:val="clear" w:color="auto" w:fill="FFFF99"/>
      <w:spacing w:lineRule="exact" w:line="480"/>
      <w:jc w:val="center"/>
    </w:pPr>
    <w:rPr>
      <w:rFonts w:ascii="Arial" w:hAnsi="Arial" w:cs="Arial"/>
      <w:b/>
      <w:caps/>
    </w:rPr>
  </w:style>
  <w:style w:type="paragraph" w:styleId="Objetducommentaire1" w:customStyle="1">
    <w:name w:val="Objet du commentaire1"/>
    <w:basedOn w:val="AnnotationText"/>
    <w:next w:val="AnnotationText"/>
    <w:semiHidden/>
    <w:unhideWhenUsed/>
    <w:qFormat/>
    <w:rsid w:val="005741c7"/>
    <w:pPr/>
    <w:rPr>
      <w:rFonts w:ascii="Calibri" w:hAnsi="Calibri"/>
      <w:b/>
      <w:bCs/>
      <w:sz w:val="14"/>
    </w:rPr>
  </w:style>
  <w:style w:type="paragraph" w:styleId="RzoTexte" w:customStyle="1">
    <w:name w:val="Rzo_Texte"/>
    <w:basedOn w:val="Normal"/>
    <w:link w:val="RzoTexteCar"/>
    <w:qFormat/>
    <w:rsid w:val="005741c7"/>
    <w:pPr>
      <w:spacing w:lineRule="exact" w:line="240" w:before="0" w:after="100"/>
      <w:ind w:left="284"/>
    </w:pPr>
    <w:rPr>
      <w:rFonts w:ascii="Arial" w:hAnsi="Arial" w:eastAsia="Frutiger 57Cn"/>
      <w:sz w:val="19"/>
      <w:lang w:eastAsia="fr-FR"/>
    </w:rPr>
  </w:style>
  <w:style w:type="paragraph" w:styleId="0COUVBandeaudate" w:customStyle="1">
    <w:name w:val="0_COUV_Bandeau date"/>
    <w:qFormat/>
    <w:rsid w:val="005741c7"/>
    <w:pPr>
      <w:widowControl/>
      <w:pBdr>
        <w:top w:val="single" w:sz="24" w:space="1" w:color="FF0000"/>
        <w:left w:val="single" w:sz="24" w:space="4" w:color="FF0000"/>
        <w:bottom w:val="single" w:sz="24" w:space="1" w:color="FF0000"/>
        <w:right w:val="single" w:sz="24" w:space="4" w:color="FF0000"/>
      </w:pBdr>
      <w:shd w:val="clear" w:color="auto" w:fill="FF0000"/>
      <w:suppressAutoHyphens w:val="true"/>
      <w:bidi w:val="0"/>
      <w:spacing w:lineRule="auto" w:line="240" w:before="0" w:after="0"/>
      <w:ind w:firstLine="1134"/>
      <w:jc w:val="left"/>
    </w:pPr>
    <w:rPr>
      <w:rFonts w:ascii="Arial" w:hAnsi="Arial" w:eastAsia="95 Helvetica Black" w:cs="Times New Roman"/>
      <w:color w:val="FFFFFF"/>
      <w:kern w:val="2"/>
      <w:sz w:val="26"/>
      <w:szCs w:val="26"/>
      <w:lang w:val="fr-FR" w:eastAsia="fr-FR" w:bidi="ar-SA"/>
    </w:rPr>
  </w:style>
  <w:style w:type="paragraph" w:styleId="0COUVFiletnoir" w:customStyle="1">
    <w:name w:val="0_COUV_Filet noir"/>
    <w:basedOn w:val="Normal"/>
    <w:qFormat/>
    <w:rsid w:val="005741c7"/>
    <w:pPr>
      <w:pBdr>
        <w:bottom w:val="single" w:sz="48" w:space="1" w:color="000000"/>
      </w:pBdr>
      <w:ind w:left="2268"/>
    </w:pPr>
    <w:rPr>
      <w:rFonts w:ascii="Arial" w:hAnsi="Arial" w:eastAsia="Times New Roman"/>
      <w:spacing w:val="-6"/>
      <w:sz w:val="16"/>
      <w:szCs w:val="16"/>
      <w:lang w:eastAsia="fr-FR"/>
    </w:rPr>
  </w:style>
  <w:style w:type="paragraph" w:styleId="0COUVTitre" w:customStyle="1">
    <w:name w:val="0_COUV_Titre"/>
    <w:qFormat/>
    <w:rsid w:val="005741c7"/>
    <w:pPr>
      <w:widowControl/>
      <w:suppressAutoHyphens w:val="true"/>
      <w:bidi w:val="0"/>
      <w:spacing w:lineRule="auto" w:line="240" w:before="320" w:after="0"/>
      <w:ind w:left="2268" w:right="2268"/>
      <w:jc w:val="left"/>
      <w:outlineLvl w:val="0"/>
    </w:pPr>
    <w:rPr>
      <w:rFonts w:ascii="Arial Black" w:hAnsi="Arial Black" w:eastAsia="Times" w:cs="Times New Roman"/>
      <w:caps/>
      <w:color w:val="auto"/>
      <w:kern w:val="2"/>
      <w:sz w:val="42"/>
      <w:szCs w:val="42"/>
      <w:lang w:val="fr-FR" w:eastAsia="fr-FR" w:bidi="ar-SA"/>
      <w14:ligatures w14:val="standardContextual"/>
    </w:rPr>
  </w:style>
  <w:style w:type="paragraph" w:styleId="0COUVRalisation" w:customStyle="1">
    <w:name w:val="0_COUV_Réalisation"/>
    <w:qFormat/>
    <w:rsid w:val="005741c7"/>
    <w:pPr>
      <w:widowControl/>
      <w:suppressAutoHyphens w:val="true"/>
      <w:bidi w:val="0"/>
      <w:spacing w:lineRule="auto" w:line="360" w:before="480" w:after="0"/>
      <w:ind w:left="2268" w:right="2268"/>
      <w:jc w:val="left"/>
    </w:pPr>
    <w:rPr>
      <w:rFonts w:ascii="Arial" w:hAnsi="Arial" w:eastAsia="Times New Roman" w:cs="Times New Roman"/>
      <w:b/>
      <w:color w:val="A6A6A6"/>
      <w:kern w:val="2"/>
      <w:sz w:val="24"/>
      <w:szCs w:val="20"/>
      <w:lang w:val="fr-FR" w:eastAsia="fr-FR" w:bidi="ar-SA"/>
    </w:rPr>
  </w:style>
  <w:style w:type="paragraph" w:styleId="0COUVThme" w:customStyle="1">
    <w:name w:val="0_COUV_Thème"/>
    <w:basedOn w:val="Normal"/>
    <w:qFormat/>
    <w:rsid w:val="005741c7"/>
    <w:pPr>
      <w:spacing w:before="240" w:after="160"/>
      <w:ind w:left="2268" w:right="2268"/>
    </w:pPr>
    <w:rPr>
      <w:rFonts w:ascii="Arial" w:hAnsi="Arial" w:eastAsia="Times New Roman"/>
      <w:color w:val="FF0000"/>
      <w:sz w:val="36"/>
      <w:szCs w:val="36"/>
      <w:lang w:eastAsia="fr-FR"/>
    </w:rPr>
  </w:style>
  <w:style w:type="paragraph" w:styleId="0COUVLignevisuel" w:customStyle="1">
    <w:name w:val="0_COUV_Ligne visuel"/>
    <w:basedOn w:val="Normal"/>
    <w:qFormat/>
    <w:rsid w:val="005741c7"/>
    <w:pPr>
      <w:spacing w:before="1600" w:after="240"/>
      <w:ind w:left="2268"/>
    </w:pPr>
    <w:rPr>
      <w:rFonts w:ascii="Arial" w:hAnsi="Arial" w:eastAsia="Times New Roman"/>
      <w:spacing w:val="-6"/>
      <w:lang w:eastAsia="fr-FR"/>
    </w:rPr>
  </w:style>
  <w:style w:type="paragraph" w:styleId="04ARTICLEOption1erniveau" w:customStyle="1">
    <w:name w:val="04_ARTICLE_Option 1er niveau"/>
    <w:basedOn w:val="Normal"/>
    <w:qFormat/>
    <w:rsid w:val="005741c7"/>
    <w:pPr>
      <w:pBdr>
        <w:left w:val="single" w:sz="24" w:space="4" w:color="C9E06C"/>
        <w:bottom w:val="single" w:sz="4" w:space="1" w:color="C9E06C"/>
        <w:right w:val="single" w:sz="24" w:space="4" w:color="C9E06C"/>
      </w:pBdr>
      <w:shd w:val="clear" w:color="auto" w:fill="C9E06C"/>
      <w:spacing w:lineRule="exact" w:line="280" w:before="240" w:after="160"/>
    </w:pPr>
    <w:rPr>
      <w:rFonts w:ascii="Arial" w:hAnsi="Arial" w:eastAsia="Times New Roman" w:cs="Arial"/>
      <w:b/>
      <w:spacing w:val="-6"/>
      <w:lang w:eastAsia="fr-FR"/>
    </w:rPr>
  </w:style>
  <w:style w:type="paragraph" w:styleId="03NOTICE-SsTitre" w:customStyle="1">
    <w:name w:val="03_NOTICE - SsTitre"/>
    <w:next w:val="03NOTICE-Texte"/>
    <w:qFormat/>
    <w:rsid w:val="005741c7"/>
    <w:pPr>
      <w:widowControl/>
      <w:suppressAutoHyphens w:val="true"/>
      <w:bidi w:val="0"/>
      <w:spacing w:lineRule="auto" w:line="240" w:before="320" w:after="120"/>
      <w:jc w:val="left"/>
    </w:pPr>
    <w:rPr>
      <w:rFonts w:ascii="Arial" w:hAnsi="Arial" w:eastAsia="Times New Roman" w:cs="Times New Roman"/>
      <w:b/>
      <w:color w:val="auto"/>
      <w:kern w:val="2"/>
      <w:sz w:val="20"/>
      <w:szCs w:val="20"/>
      <w:lang w:val="fr-FR" w:eastAsia="fr-FR" w:bidi="ar-SA"/>
      <w14:ligatures w14:val="standardContextual"/>
    </w:rPr>
  </w:style>
  <w:style w:type="paragraph" w:styleId="ANNEXE" w:customStyle="1">
    <w:name w:val="ANNEXE"/>
    <w:basedOn w:val="02SECTION-Titre"/>
    <w:qFormat/>
    <w:rsid w:val="005741c7"/>
    <w:pPr/>
    <w:rPr>
      <w:b/>
      <w:caps/>
      <w:sz w:val="36"/>
      <w:szCs w:val="32"/>
    </w:rPr>
  </w:style>
  <w:style w:type="paragraph" w:styleId="06ARTICLENiv2-Texte" w:customStyle="1">
    <w:name w:val="06_ARTICLE_Niv2 - Texte"/>
    <w:basedOn w:val="05ARTICLENiv1-Texte"/>
    <w:link w:val="06ARTICLENiv2-TexteCar"/>
    <w:qFormat/>
    <w:rsid w:val="005741c7"/>
    <w:pPr>
      <w:tabs>
        <w:tab w:val="clear" w:pos="9356"/>
      </w:tabs>
      <w:ind w:left="284"/>
    </w:pPr>
    <w:rPr/>
  </w:style>
  <w:style w:type="paragraph" w:styleId="07ARTICLENiv3-Texte" w:customStyle="1">
    <w:name w:val="07_ARTICLE_Niv3 - Texte"/>
    <w:basedOn w:val="05ARTICLENiv1-Texte"/>
    <w:qFormat/>
    <w:rsid w:val="005741c7"/>
    <w:pPr>
      <w:tabs>
        <w:tab w:val="clear" w:pos="9356"/>
      </w:tabs>
      <w:ind w:left="567"/>
    </w:pPr>
    <w:rPr>
      <w:spacing w:val="-6"/>
    </w:rPr>
  </w:style>
  <w:style w:type="paragraph" w:styleId="textenote" w:customStyle="1">
    <w:name w:val="texte note"/>
    <w:basedOn w:val="Normal"/>
    <w:qFormat/>
    <w:rsid w:val="005741c7"/>
    <w:pPr>
      <w:overflowPunct w:val="false"/>
      <w:textAlignment w:val="baseline"/>
    </w:pPr>
    <w:rPr>
      <w:rFonts w:ascii="Times" w:hAnsi="Times" w:eastAsia="Times New Roman"/>
      <w:lang w:eastAsia="fr-FR"/>
    </w:rPr>
  </w:style>
  <w:style w:type="paragraph" w:styleId="1-1" w:customStyle="1">
    <w:name w:val="1-1"/>
    <w:basedOn w:val="Normal"/>
    <w:qFormat/>
    <w:rsid w:val="005741c7"/>
    <w:pPr>
      <w:tabs>
        <w:tab w:val="clear" w:pos="708"/>
        <w:tab w:val="left" w:pos="1440" w:leader="none"/>
      </w:tabs>
      <w:overflowPunct w:val="false"/>
      <w:spacing w:lineRule="atLeast" w:line="240" w:before="0" w:after="240"/>
      <w:ind w:left="700"/>
      <w:textAlignment w:val="baseline"/>
    </w:pPr>
    <w:rPr>
      <w:rFonts w:ascii="Times" w:hAnsi="Times" w:eastAsia="Times New Roman"/>
      <w:b/>
      <w:lang w:eastAsia="fr-FR"/>
    </w:rPr>
  </w:style>
  <w:style w:type="paragraph" w:styleId="A12normTab" w:customStyle="1">
    <w:name w:val="A . 12 norm Tab"/>
    <w:basedOn w:val="Normal"/>
    <w:qFormat/>
    <w:rsid w:val="005741c7"/>
    <w:pPr>
      <w:overflowPunct w:val="false"/>
      <w:spacing w:lineRule="atLeast" w:line="240" w:before="0" w:after="240"/>
      <w:ind w:left="700"/>
      <w:textAlignment w:val="baseline"/>
    </w:pPr>
    <w:rPr>
      <w:rFonts w:ascii="Times" w:hAnsi="Times" w:eastAsia="Times New Roman"/>
      <w:sz w:val="24"/>
      <w:lang w:eastAsia="fr-FR"/>
    </w:rPr>
  </w:style>
  <w:style w:type="paragraph" w:styleId="A10tab" w:customStyle="1">
    <w:name w:val="A10 tab"/>
    <w:basedOn w:val="A12normTab"/>
    <w:qFormat/>
    <w:rsid w:val="005741c7"/>
    <w:pPr/>
    <w:rPr>
      <w:sz w:val="20"/>
    </w:rPr>
  </w:style>
  <w:style w:type="paragraph" w:styleId="10tab6" w:customStyle="1">
    <w:name w:val="10 tab.6"/>
    <w:basedOn w:val="A10tab"/>
    <w:qFormat/>
    <w:rsid w:val="005741c7"/>
    <w:pPr>
      <w:ind w:left="3400"/>
    </w:pPr>
    <w:rPr/>
  </w:style>
  <w:style w:type="paragraph" w:styleId="DT-CMPARTICLE" w:customStyle="1">
    <w:name w:val="DT-CMP ARTICLE"/>
    <w:basedOn w:val="Normal"/>
    <w:qFormat/>
    <w:rsid w:val="005741c7"/>
    <w:pPr>
      <w:tabs>
        <w:tab w:val="clear" w:pos="708"/>
        <w:tab w:val="right" w:pos="8220" w:leader="dot"/>
      </w:tabs>
      <w:overflowPunct w:val="false"/>
      <w:spacing w:before="0" w:after="240"/>
      <w:textAlignment w:val="baseline"/>
    </w:pPr>
    <w:rPr>
      <w:rFonts w:ascii="Times" w:hAnsi="Times" w:eastAsia="Times New Roman"/>
      <w:b/>
      <w:lang w:eastAsia="fr-FR"/>
    </w:rPr>
  </w:style>
  <w:style w:type="paragraph" w:styleId="DT-CMPSsarticle1erniveau" w:customStyle="1">
    <w:name w:val="DT-CMP Ss article 1er niveau"/>
    <w:basedOn w:val="Normal"/>
    <w:qFormat/>
    <w:rsid w:val="005741c7"/>
    <w:pPr>
      <w:overflowPunct w:val="false"/>
      <w:spacing w:before="0" w:after="240"/>
      <w:textAlignment w:val="baseline"/>
    </w:pPr>
    <w:rPr>
      <w:rFonts w:ascii="Times" w:hAnsi="Times" w:eastAsia="Times New Roman"/>
      <w:b/>
      <w:lang w:eastAsia="fr-FR"/>
    </w:rPr>
  </w:style>
  <w:style w:type="paragraph" w:styleId="ARTICLEI" w:customStyle="1">
    <w:name w:val="ARTICLE I"/>
    <w:basedOn w:val="Normal"/>
    <w:qFormat/>
    <w:rsid w:val="005741c7"/>
    <w:pPr>
      <w:overflowPunct w:val="false"/>
      <w:spacing w:lineRule="atLeast" w:line="240" w:before="0" w:after="240"/>
      <w:textAlignment w:val="baseline"/>
    </w:pPr>
    <w:rPr>
      <w:rFonts w:ascii="Times" w:hAnsi="Times" w:eastAsia="Times New Roman"/>
      <w:b/>
      <w:lang w:eastAsia="fr-FR"/>
    </w:rPr>
  </w:style>
  <w:style w:type="paragraph" w:styleId="A-A1-1" w:customStyle="1">
    <w:name w:val="A-A=1-1"/>
    <w:basedOn w:val="Normal"/>
    <w:qFormat/>
    <w:rsid w:val="005741c7"/>
    <w:pPr>
      <w:tabs>
        <w:tab w:val="clear" w:pos="708"/>
        <w:tab w:val="left" w:pos="1400" w:leader="none"/>
      </w:tabs>
      <w:overflowPunct w:val="false"/>
      <w:spacing w:lineRule="atLeast" w:line="240" w:before="0" w:after="240"/>
      <w:ind w:left="760"/>
      <w:textAlignment w:val="baseline"/>
    </w:pPr>
    <w:rPr>
      <w:rFonts w:ascii="Times" w:hAnsi="Times" w:eastAsia="Times New Roman"/>
      <w:b/>
      <w:sz w:val="24"/>
      <w:lang w:eastAsia="fr-FR"/>
    </w:rPr>
  </w:style>
  <w:style w:type="paragraph" w:styleId="Corpsdetexte21" w:customStyle="1">
    <w:name w:val="Corps de texte 21"/>
    <w:basedOn w:val="Normal"/>
    <w:qFormat/>
    <w:rsid w:val="005741c7"/>
    <w:pPr>
      <w:shd w:val="clear" w:color="FF0000" w:fill="auto"/>
      <w:tabs>
        <w:tab w:val="clear" w:pos="708"/>
        <w:tab w:val="left" w:pos="1418" w:leader="none"/>
      </w:tabs>
      <w:overflowPunct w:val="false"/>
      <w:spacing w:before="0" w:after="240"/>
      <w:ind w:right="-28"/>
      <w:textAlignment w:val="baseline"/>
    </w:pPr>
    <w:rPr>
      <w:rFonts w:ascii="Times" w:hAnsi="Times" w:eastAsia="Times New Roman"/>
      <w:lang w:eastAsia="fr-FR"/>
    </w:rPr>
  </w:style>
  <w:style w:type="paragraph" w:styleId="Textedebulles1" w:customStyle="1">
    <w:name w:val="Texte de bulles1"/>
    <w:basedOn w:val="Normal"/>
    <w:qFormat/>
    <w:rsid w:val="005741c7"/>
    <w:pPr>
      <w:overflowPunct w:val="false"/>
      <w:spacing w:before="0" w:after="240"/>
      <w:textAlignment w:val="baseline"/>
    </w:pPr>
    <w:rPr>
      <w:rFonts w:ascii="Tahoma" w:hAnsi="Tahoma" w:eastAsia="Times New Roman"/>
      <w:sz w:val="16"/>
      <w:lang w:eastAsia="fr-FR"/>
    </w:rPr>
  </w:style>
  <w:style w:type="paragraph" w:styleId="notebasdP" w:customStyle="1">
    <w:name w:val="note bas d.P."/>
    <w:basedOn w:val="A10tab"/>
    <w:qFormat/>
    <w:rsid w:val="005741c7"/>
    <w:pPr/>
    <w:rPr>
      <w:i/>
      <w:vertAlign w:val="superscript"/>
    </w:rPr>
  </w:style>
  <w:style w:type="paragraph" w:styleId="Tex10norm" w:customStyle="1">
    <w:name w:val="Tex (10norm)"/>
    <w:basedOn w:val="Normal"/>
    <w:qFormat/>
    <w:rsid w:val="005741c7"/>
    <w:pPr>
      <w:overflowPunct w:val="false"/>
      <w:spacing w:lineRule="atLeast" w:line="240" w:before="0" w:after="240"/>
      <w:textAlignment w:val="baseline"/>
    </w:pPr>
    <w:rPr>
      <w:rFonts w:ascii="Times" w:hAnsi="Times" w:eastAsia="Times New Roman"/>
      <w:lang w:eastAsia="fr-FR"/>
    </w:rPr>
  </w:style>
  <w:style w:type="paragraph" w:styleId="TABNIVEAU1" w:customStyle="1">
    <w:name w:val="TAB NIVEAU 1"/>
    <w:basedOn w:val="Normal"/>
    <w:qFormat/>
    <w:rsid w:val="005741c7"/>
    <w:pPr>
      <w:numPr>
        <w:ilvl w:val="0"/>
        <w:numId w:val="7"/>
      </w:numPr>
      <w:spacing w:before="0" w:after="240"/>
    </w:pPr>
    <w:rPr>
      <w:rFonts w:ascii="Arial" w:hAnsi="Arial" w:eastAsia="Times New Roman"/>
      <w:spacing w:val="-6"/>
      <w:lang w:eastAsia="fr-FR"/>
    </w:rPr>
  </w:style>
  <w:style w:type="paragraph" w:styleId="RedTxt" w:customStyle="1">
    <w:name w:val="RedTxt"/>
    <w:basedOn w:val="Normal"/>
    <w:qFormat/>
    <w:rsid w:val="005741c7"/>
    <w:pPr>
      <w:keepLines/>
      <w:widowControl w:val="false"/>
      <w:snapToGrid w:val="false"/>
      <w:spacing w:before="0" w:after="240"/>
    </w:pPr>
    <w:rPr>
      <w:rFonts w:ascii="Arial" w:hAnsi="Arial" w:eastAsia="Times New Roman"/>
      <w:lang w:eastAsia="fr-FR"/>
    </w:rPr>
  </w:style>
  <w:style w:type="paragraph" w:styleId="BodyText2">
    <w:name w:val="Body Text 2"/>
    <w:basedOn w:val="Normal"/>
    <w:link w:val="Corpsdetexte2Car"/>
    <w:qFormat/>
    <w:rsid w:val="005741c7"/>
    <w:pPr>
      <w:spacing w:lineRule="auto" w:line="480"/>
    </w:pPr>
    <w:rPr>
      <w:rFonts w:ascii="Arial" w:hAnsi="Arial" w:eastAsia="Times New Roman"/>
      <w:spacing w:val="-6"/>
      <w:lang w:eastAsia="fr-FR"/>
    </w:rPr>
  </w:style>
  <w:style w:type="paragraph" w:styleId="numropage" w:customStyle="1">
    <w:name w:val="numÈro page"/>
    <w:basedOn w:val="Normal"/>
    <w:next w:val="Normal"/>
    <w:qFormat/>
    <w:rsid w:val="005741c7"/>
    <w:pPr>
      <w:tabs>
        <w:tab w:val="clear" w:pos="708"/>
        <w:tab w:val="right" w:pos="9356" w:leader="none"/>
      </w:tabs>
      <w:overflowPunct w:val="false"/>
      <w:spacing w:before="0" w:after="240"/>
      <w:textAlignment w:val="baseline"/>
    </w:pPr>
    <w:rPr>
      <w:rFonts w:ascii="Times New Roman" w:hAnsi="Times New Roman" w:eastAsia="Times New Roman"/>
      <w:b/>
      <w:lang w:eastAsia="fr-FR"/>
    </w:rPr>
  </w:style>
  <w:style w:type="paragraph" w:styleId="numrationniveau1" w:customStyle="1">
    <w:name w:val="énumération niveau 1"/>
    <w:basedOn w:val="Normal"/>
    <w:qFormat/>
    <w:rsid w:val="005741c7"/>
    <w:pPr>
      <w:numPr>
        <w:ilvl w:val="0"/>
        <w:numId w:val="8"/>
      </w:numPr>
      <w:spacing w:before="0" w:after="240"/>
    </w:pPr>
    <w:rPr>
      <w:rFonts w:ascii="Arial" w:hAnsi="Arial" w:eastAsia="Times New Roman"/>
      <w:spacing w:val="-6"/>
      <w:lang w:eastAsia="fr-FR"/>
    </w:rPr>
  </w:style>
  <w:style w:type="paragraph" w:styleId="0COUVTypedoc" w:customStyle="1">
    <w:name w:val="0_COUV_Type doc"/>
    <w:next w:val="Normal"/>
    <w:qFormat/>
    <w:rsid w:val="005741c7"/>
    <w:pPr>
      <w:widowControl/>
      <w:suppressAutoHyphens w:val="true"/>
      <w:bidi w:val="0"/>
      <w:spacing w:lineRule="auto" w:line="240" w:before="0" w:after="0"/>
      <w:ind w:left="113" w:right="113"/>
      <w:jc w:val="right"/>
      <w:outlineLvl w:val="0"/>
    </w:pPr>
    <w:rPr>
      <w:rFonts w:ascii="Verdana" w:hAnsi="Verdana" w:eastAsia="Times" w:cs="Times New Roman"/>
      <w:b/>
      <w:color w:val="FFFFFF"/>
      <w:kern w:val="2"/>
      <w:sz w:val="26"/>
      <w:szCs w:val="20"/>
      <w:lang w:val="fr-FR" w:eastAsia="fr-FR" w:bidi="ar-SA"/>
    </w:rPr>
  </w:style>
  <w:style w:type="paragraph" w:styleId="0COUVContenu" w:customStyle="1">
    <w:name w:val="0_COUV_Contenu"/>
    <w:next w:val="Normal"/>
    <w:qFormat/>
    <w:rsid w:val="005741c7"/>
    <w:pPr>
      <w:widowControl/>
      <w:pBdr>
        <w:bottom w:val="single" w:sz="4" w:space="4" w:color="999999"/>
      </w:pBdr>
      <w:suppressAutoHyphens w:val="true"/>
      <w:bidi w:val="0"/>
      <w:spacing w:lineRule="auto" w:line="240" w:before="0" w:after="240"/>
      <w:jc w:val="right"/>
      <w:outlineLvl w:val="1"/>
    </w:pPr>
    <w:rPr>
      <w:rFonts w:ascii="Verdana" w:hAnsi="Verdana" w:eastAsia="Times" w:cs="Times New Roman"/>
      <w:b/>
      <w:color w:val="999999"/>
      <w:kern w:val="2"/>
      <w:sz w:val="32"/>
      <w:szCs w:val="20"/>
      <w:lang w:val="fr-FR" w:eastAsia="fr-FR" w:bidi="ar-SA"/>
    </w:rPr>
  </w:style>
  <w:style w:type="paragraph" w:styleId="0COUVDate" w:customStyle="1">
    <w:name w:val="0_COUV_Date"/>
    <w:qFormat/>
    <w:rsid w:val="005741c7"/>
    <w:pPr>
      <w:widowControl/>
      <w:tabs>
        <w:tab w:val="clear" w:pos="708"/>
        <w:tab w:val="left" w:pos="1460" w:leader="none"/>
      </w:tabs>
      <w:suppressAutoHyphens w:val="true"/>
      <w:bidi w:val="0"/>
      <w:spacing w:lineRule="auto" w:line="240" w:before="0" w:after="0"/>
      <w:jc w:val="center"/>
    </w:pPr>
    <w:rPr>
      <w:rFonts w:ascii="Arial" w:hAnsi="Arial" w:eastAsia="Times New Roman" w:cs="Times New Roman"/>
      <w:b/>
      <w:color w:val="auto"/>
      <w:kern w:val="2"/>
      <w:sz w:val="26"/>
      <w:szCs w:val="20"/>
      <w:lang w:val="en-GB" w:eastAsia="fr-FR" w:bidi="ar-SA"/>
      <w14:ligatures w14:val="standardContextual"/>
    </w:rPr>
  </w:style>
  <w:style w:type="paragraph" w:styleId="5-TEXTE" w:customStyle="1">
    <w:name w:val="5-TEXTE"/>
    <w:qFormat/>
    <w:rsid w:val="005741c7"/>
    <w:pPr>
      <w:widowControl/>
      <w:suppressAutoHyphens w:val="true"/>
      <w:bidi w:val="0"/>
      <w:spacing w:lineRule="auto" w:line="240" w:before="60" w:after="60"/>
      <w:ind w:left="567" w:right="567"/>
      <w:jc w:val="both"/>
      <w:outlineLvl w:val="4"/>
    </w:pPr>
    <w:rPr>
      <w:rFonts w:ascii="Verdana" w:hAnsi="Verdana" w:eastAsia="Times" w:cs="Times New Roman"/>
      <w:color w:val="000000"/>
      <w:spacing w:val="-4"/>
      <w:kern w:val="2"/>
      <w:sz w:val="20"/>
      <w:szCs w:val="20"/>
      <w:lang w:val="fr-FR" w:eastAsia="fr-FR" w:bidi="ar-SA"/>
    </w:rPr>
  </w:style>
  <w:style w:type="paragraph" w:styleId="Retrait" w:customStyle="1">
    <w:name w:val="Retrait"/>
    <w:basedOn w:val="Normal"/>
    <w:qFormat/>
    <w:rsid w:val="005741c7"/>
    <w:pPr>
      <w:tabs>
        <w:tab w:val="clear" w:pos="708"/>
        <w:tab w:val="right" w:pos="9356" w:leader="none"/>
      </w:tabs>
      <w:overflowPunct w:val="false"/>
      <w:spacing w:before="0" w:after="240"/>
      <w:ind w:hanging="220" w:left="240"/>
      <w:textAlignment w:val="baseline"/>
    </w:pPr>
    <w:rPr>
      <w:rFonts w:ascii="AvantGarde" w:hAnsi="AvantGarde" w:eastAsia="Times New Roman"/>
      <w:b/>
      <w:lang w:eastAsia="fr-FR"/>
    </w:rPr>
  </w:style>
  <w:style w:type="paragraph" w:styleId="05ARTICLENiv1-TexteCarCar" w:customStyle="1">
    <w:name w:val="05_ARTICLE_Niv1 - Texte Car Car"/>
    <w:link w:val="05ARTICLENiv1-TexteCarCarCar"/>
    <w:qFormat/>
    <w:rsid w:val="005741c7"/>
    <w:pPr>
      <w:widowControl/>
      <w:suppressAutoHyphens w:val="true"/>
      <w:bidi w:val="0"/>
      <w:spacing w:lineRule="auto" w:line="240" w:before="0" w:after="240"/>
      <w:jc w:val="both"/>
    </w:pPr>
    <w:rPr>
      <w:rFonts w:ascii="Verdana" w:hAnsi="Verdana" w:eastAsia="Times New Roman" w:cs="Times New Roman"/>
      <w:color w:val="auto"/>
      <w:spacing w:val="-6"/>
      <w:kern w:val="2"/>
      <w:sz w:val="18"/>
      <w:szCs w:val="20"/>
      <w:lang w:val="fr-FR" w:eastAsia="fr-FR" w:bidi="ar-SA"/>
      <w14:ligatures w14:val="standardContextual"/>
    </w:rPr>
  </w:style>
  <w:style w:type="paragraph" w:styleId="DefaultParagraphFontParaCharCarCarCarCarCarCarCarCarCarCarCarCarCarCarCarCarCar" w:customStyle="1">
    <w:name w:val="Default Paragraph Font Para Char Car Car Car Car Car Car Car Car Car Car Car Car Car Car Car Car Car"/>
    <w:basedOn w:val="Normal"/>
    <w:qFormat/>
    <w:rsid w:val="005741c7"/>
    <w:pPr>
      <w:spacing w:lineRule="exact" w:line="240"/>
    </w:pPr>
    <w:rPr>
      <w:rFonts w:ascii="Trebuchet MS" w:hAnsi="Trebuchet MS" w:eastAsia="Times New Roman" w:cs="Trebuchet MS"/>
      <w:color w:val="000000"/>
      <w:sz w:val="24"/>
    </w:rPr>
  </w:style>
  <w:style w:type="paragraph" w:styleId="DTSsous-article1niv" w:customStyle="1">
    <w:name w:val="DT S sous-article 1°niv"/>
    <w:basedOn w:val="Normal"/>
    <w:qFormat/>
    <w:rsid w:val="005741c7"/>
    <w:pPr>
      <w:tabs>
        <w:tab w:val="clear" w:pos="708"/>
        <w:tab w:val="left" w:pos="567" w:leader="none"/>
        <w:tab w:val="left" w:pos="8931" w:leader="none"/>
      </w:tabs>
      <w:overflowPunct w:val="false"/>
      <w:spacing w:before="0" w:after="240"/>
      <w:textAlignment w:val="baseline"/>
    </w:pPr>
    <w:rPr>
      <w:rFonts w:ascii="Times" w:hAnsi="Times" w:eastAsia="Times New Roman"/>
      <w:b/>
      <w:lang w:eastAsia="fr-FR"/>
    </w:rPr>
  </w:style>
  <w:style w:type="paragraph" w:styleId="0COUVintro" w:customStyle="1">
    <w:name w:val="0_COUV_intro"/>
    <w:basedOn w:val="Normal"/>
    <w:qFormat/>
    <w:rsid w:val="005741c7"/>
    <w:pPr>
      <w:spacing w:before="0" w:after="240"/>
      <w:jc w:val="right"/>
    </w:pPr>
    <w:rPr>
      <w:rFonts w:ascii="Arial" w:hAnsi="Arial" w:eastAsia="Times New Roman"/>
      <w:sz w:val="28"/>
      <w:szCs w:val="28"/>
      <w:lang w:eastAsia="fr-FR"/>
    </w:rPr>
  </w:style>
  <w:style w:type="paragraph" w:styleId="0COUVSous-thme" w:customStyle="1">
    <w:name w:val="0_COUV_Sous-thème"/>
    <w:next w:val="Normal"/>
    <w:qFormat/>
    <w:rsid w:val="005741c7"/>
    <w:pPr>
      <w:widowControl/>
      <w:pBdr>
        <w:bottom w:val="single" w:sz="4" w:space="4" w:color="999999"/>
      </w:pBdr>
      <w:suppressAutoHyphens w:val="true"/>
      <w:bidi w:val="0"/>
      <w:spacing w:lineRule="auto" w:line="240" w:before="0" w:after="240"/>
      <w:jc w:val="right"/>
      <w:outlineLvl w:val="1"/>
    </w:pPr>
    <w:rPr>
      <w:rFonts w:ascii="Arial" w:hAnsi="Arial" w:eastAsia="Times" w:cs="Times New Roman"/>
      <w:b/>
      <w:color w:val="999999"/>
      <w:kern w:val="2"/>
      <w:sz w:val="36"/>
      <w:szCs w:val="20"/>
      <w:lang w:val="fr-FR" w:eastAsia="fr-FR" w:bidi="ar-SA"/>
    </w:rPr>
  </w:style>
  <w:style w:type="paragraph" w:styleId="fcasegauche" w:customStyle="1">
    <w:name w:val="f_case_gauche"/>
    <w:basedOn w:val="Normal"/>
    <w:qFormat/>
    <w:rsid w:val="005741c7"/>
    <w:pPr>
      <w:ind w:hanging="284" w:left="284"/>
    </w:pPr>
    <w:rPr>
      <w:rFonts w:ascii="Arial" w:hAnsi="Arial" w:eastAsia="Times New Roman"/>
      <w:lang w:eastAsia="fr-FR"/>
    </w:rPr>
  </w:style>
  <w:style w:type="paragraph" w:styleId="04ARTICLEOption2eniveau" w:customStyle="1">
    <w:name w:val="04_ARTICLE_Option 2e niveau"/>
    <w:basedOn w:val="Normal"/>
    <w:qFormat/>
    <w:rsid w:val="005741c7"/>
    <w:pPr>
      <w:pBdr>
        <w:top w:val="single" w:sz="4" w:space="1" w:color="FFC000"/>
        <w:left w:val="single" w:sz="18" w:space="4" w:color="FFC000"/>
        <w:bottom w:val="single" w:sz="4" w:space="2" w:color="FFC000"/>
      </w:pBdr>
      <w:shd w:val="clear" w:color="auto" w:fill="FFCC00"/>
      <w:spacing w:lineRule="exact" w:line="260" w:before="240" w:after="160"/>
      <w:ind w:left="142"/>
    </w:pPr>
    <w:rPr>
      <w:rFonts w:ascii="Arial" w:hAnsi="Arial" w:eastAsia="Times New Roman" w:cs="Arial"/>
      <w:b/>
      <w:i/>
      <w:spacing w:val="-6"/>
      <w:lang w:eastAsia="fr-FR"/>
    </w:rPr>
  </w:style>
  <w:style w:type="paragraph" w:styleId="04ARTICLEOption3eniveau" w:customStyle="1">
    <w:name w:val="04_ARTICLE_Option 3e niveau"/>
    <w:basedOn w:val="04ARTICLEOption2eniveau"/>
    <w:qFormat/>
    <w:rsid w:val="005741c7"/>
    <w:pPr>
      <w:pBdr>
        <w:top w:val="single" w:sz="4" w:space="1" w:color="FFDBA8"/>
        <w:left w:val="single" w:sz="18" w:space="4" w:color="FFDBA8"/>
        <w:bottom w:val="single" w:sz="4" w:space="2" w:color="FFDBA8"/>
      </w:pBdr>
      <w:shd w:val="clear" w:color="auto" w:fill="FFDBA8"/>
      <w:ind w:left="680"/>
    </w:pPr>
    <w:rPr>
      <w:b w:val="false"/>
      <w:i w:val="false"/>
    </w:rPr>
  </w:style>
  <w:style w:type="paragraph" w:styleId="03NOTICE-Texteavecpuce" w:customStyle="1">
    <w:name w:val="03_NOTICE - Texte avec puce"/>
    <w:basedOn w:val="03NOTICE-Texte"/>
    <w:link w:val="03NOTICE-TexteavecpuceCar"/>
    <w:qFormat/>
    <w:rsid w:val="005741c7"/>
    <w:pPr>
      <w:numPr>
        <w:ilvl w:val="0"/>
        <w:numId w:val="10"/>
      </w:numPr>
      <w:ind w:hanging="357" w:left="470"/>
    </w:pPr>
    <w:rPr/>
  </w:style>
  <w:style w:type="paragraph" w:styleId="03NOTICE-Textegras" w:customStyle="1">
    <w:name w:val="03_NOTICE - Texte gras"/>
    <w:basedOn w:val="03NOTICE-Texte"/>
    <w:link w:val="03NOTICE-TextegrasCar"/>
    <w:qFormat/>
    <w:rsid w:val="005741c7"/>
    <w:pPr/>
    <w:rPr>
      <w:rFonts w:ascii="Arial Gras" w:hAnsi="Arial Gras"/>
      <w:b/>
    </w:rPr>
  </w:style>
  <w:style w:type="paragraph" w:styleId="03NOTICE-Texteencadrblanc" w:customStyle="1">
    <w:name w:val="03_NOTICE - Texte encadré blanc"/>
    <w:basedOn w:val="03NOTICE-Texte"/>
    <w:link w:val="03NOTICE-TexteencadrblancCar"/>
    <w:qFormat/>
    <w:rsid w:val="005741c7"/>
    <w:pPr>
      <w:shd w:val="clear" w:color="auto" w:fill="FFFFFF"/>
    </w:pPr>
    <w:rPr>
      <w:sz w:val="18"/>
    </w:rPr>
  </w:style>
  <w:style w:type="paragraph" w:styleId="numrationcocher" w:customStyle="1">
    <w:name w:val="énumération à cocher"/>
    <w:basedOn w:val="Normal"/>
    <w:qFormat/>
    <w:rsid w:val="005741c7"/>
    <w:pPr>
      <w:numPr>
        <w:ilvl w:val="0"/>
        <w:numId w:val="11"/>
      </w:numPr>
      <w:tabs>
        <w:tab w:val="clear" w:pos="708"/>
        <w:tab w:val="left" w:pos="624" w:leader="none"/>
      </w:tabs>
      <w:overflowPunct w:val="false"/>
      <w:ind w:hanging="357" w:left="641"/>
      <w:textAlignment w:val="baseline"/>
    </w:pPr>
    <w:rPr>
      <w:rFonts w:ascii="Times New Roman" w:hAnsi="Times New Roman" w:eastAsia="Times New Roman" w:cs="Arial"/>
      <w:lang w:eastAsia="fr-FR"/>
    </w:rPr>
  </w:style>
  <w:style w:type="paragraph" w:styleId="Style11" w:customStyle="1">
    <w:name w:val="Style1"/>
    <w:basedOn w:val="06ARTICLENiv2-Texte"/>
    <w:uiPriority w:val="99"/>
    <w:qFormat/>
    <w:rsid w:val="005741c7"/>
    <w:pPr>
      <w:numPr>
        <w:ilvl w:val="1"/>
        <w:numId w:val="12"/>
      </w:numPr>
      <w:tabs>
        <w:tab w:val="left" w:pos="720" w:leader="none"/>
        <w:tab w:val="left" w:pos="9361" w:leader="dot"/>
      </w:tabs>
      <w:ind w:hanging="180" w:left="720"/>
    </w:pPr>
    <w:rPr>
      <w:spacing w:val="-6"/>
    </w:rPr>
  </w:style>
  <w:style w:type="paragraph" w:styleId="Style21" w:customStyle="1">
    <w:name w:val="Style2"/>
    <w:basedOn w:val="06ARTICLENiv2-Texte"/>
    <w:uiPriority w:val="99"/>
    <w:qFormat/>
    <w:rsid w:val="005741c7"/>
    <w:pPr>
      <w:numPr>
        <w:ilvl w:val="0"/>
        <w:numId w:val="12"/>
      </w:numPr>
      <w:tabs>
        <w:tab w:val="left" w:pos="9361" w:leader="dot"/>
      </w:tabs>
      <w:spacing w:before="0" w:after="0"/>
      <w:ind w:hanging="181" w:left="1083"/>
    </w:pPr>
    <w:rPr>
      <w:spacing w:val="-6"/>
    </w:rPr>
  </w:style>
  <w:style w:type="paragraph" w:styleId="05ARTICLENIV1-Tableaupuce3" w:customStyle="1">
    <w:name w:val="05_ARTICLE_NIV1 - Tableau puce 3"/>
    <w:basedOn w:val="05ARTICLENiv1-TableauPuce1"/>
    <w:link w:val="05ARTICLENIV1-Tableaupuce3Car"/>
    <w:qFormat/>
    <w:rsid w:val="005741c7"/>
    <w:pPr>
      <w:numPr>
        <w:ilvl w:val="0"/>
        <w:numId w:val="13"/>
      </w:numPr>
      <w:spacing w:before="0" w:after="120"/>
      <w:ind w:hanging="357" w:left="357"/>
      <w:jc w:val="both"/>
    </w:pPr>
    <w:rPr/>
  </w:style>
  <w:style w:type="paragraph" w:styleId="05ARTICLENiv1-Tableaupuce4" w:customStyle="1">
    <w:name w:val="05_ARTICLE_Niv1 - Tableau puce 4"/>
    <w:basedOn w:val="05ARTICLENiv1-TableauPuce2"/>
    <w:link w:val="05ARTICLENiv1-Tableaupuce4Car"/>
    <w:qFormat/>
    <w:rsid w:val="005741c7"/>
    <w:pPr>
      <w:numPr>
        <w:ilvl w:val="0"/>
        <w:numId w:val="14"/>
      </w:numPr>
      <w:spacing w:before="0" w:after="120"/>
      <w:ind w:hanging="357" w:left="1321"/>
      <w:jc w:val="both"/>
    </w:pPr>
    <w:rPr/>
  </w:style>
  <w:style w:type="paragraph" w:styleId="05ARTICLENiv1-Textegras" w:customStyle="1">
    <w:name w:val="05_ARTICLE_Niv1 - Texte gras"/>
    <w:basedOn w:val="05ARTICLENiv1-Texte"/>
    <w:link w:val="05ARTICLENiv1-TextegrasCar"/>
    <w:qFormat/>
    <w:rsid w:val="005741c7"/>
    <w:pPr/>
    <w:rPr>
      <w:b/>
    </w:rPr>
  </w:style>
  <w:style w:type="paragraph" w:styleId="05ARTICLENiv1-Textegrassoulign" w:customStyle="1">
    <w:name w:val="05_ARTICLE_Niv1 - Texte gras souligné"/>
    <w:basedOn w:val="05ARTICLENiv1-Textegras"/>
    <w:link w:val="05ARTICLENiv1-TextegrassoulignCar"/>
    <w:qFormat/>
    <w:rsid w:val="005741c7"/>
    <w:pPr/>
    <w:rPr>
      <w:u w:val="single"/>
    </w:rPr>
  </w:style>
  <w:style w:type="paragraph" w:styleId="Corpsdetexte22" w:customStyle="1">
    <w:name w:val="Corps de texte 22"/>
    <w:basedOn w:val="Normal"/>
    <w:qFormat/>
    <w:rsid w:val="005741c7"/>
    <w:pPr>
      <w:pBdr>
        <w:top w:val="single" w:sz="6" w:space="1" w:color="000000"/>
        <w:left w:val="single" w:sz="6" w:space="1" w:color="000000"/>
        <w:bottom w:val="single" w:sz="6" w:space="1" w:color="000000"/>
        <w:right w:val="single" w:sz="6" w:space="1" w:color="000000"/>
      </w:pBdr>
      <w:tabs>
        <w:tab w:val="clear" w:pos="708"/>
        <w:tab w:val="right" w:pos="9356" w:leader="none"/>
      </w:tabs>
      <w:overflowPunct w:val="false"/>
      <w:textAlignment w:val="baseline"/>
    </w:pPr>
    <w:rPr>
      <w:rFonts w:ascii="Arial" w:hAnsi="Arial" w:eastAsia="Times New Roman"/>
      <w:lang w:eastAsia="fr-FR"/>
    </w:rPr>
  </w:style>
  <w:style w:type="paragraph" w:styleId="DT-CMPANNEXES" w:customStyle="1">
    <w:name w:val="DT-CMP ANNEXES"/>
    <w:basedOn w:val="Normal"/>
    <w:qFormat/>
    <w:rsid w:val="005741c7"/>
    <w:pPr>
      <w:tabs>
        <w:tab w:val="clear" w:pos="708"/>
        <w:tab w:val="left" w:pos="9356" w:leader="none"/>
      </w:tabs>
      <w:spacing w:before="0" w:after="240"/>
      <w:ind w:right="-28"/>
      <w:jc w:val="center"/>
    </w:pPr>
    <w:rPr>
      <w:rFonts w:ascii="Times" w:hAnsi="Times" w:eastAsia="Times New Roman"/>
      <w:b/>
      <w:spacing w:val="-6"/>
      <w:sz w:val="32"/>
      <w:lang w:eastAsia="fr-FR"/>
    </w:rPr>
  </w:style>
  <w:style w:type="paragraph" w:styleId="Car" w:customStyle="1">
    <w:name w:val="Car"/>
    <w:basedOn w:val="Normal"/>
    <w:qFormat/>
    <w:rsid w:val="005741c7"/>
    <w:pPr>
      <w:spacing w:lineRule="exact" w:line="240"/>
    </w:pPr>
    <w:rPr>
      <w:rFonts w:ascii="Trebuchet MS" w:hAnsi="Trebuchet MS" w:eastAsia="Times New Roman" w:cs="Trebuchet MS"/>
      <w:color w:val="000000"/>
      <w:spacing w:val="-6"/>
    </w:rPr>
  </w:style>
  <w:style w:type="paragraph" w:styleId="05articleniv1-texte1" w:customStyle="1">
    <w:name w:val="05articleniv1-texte"/>
    <w:basedOn w:val="Normal"/>
    <w:qFormat/>
    <w:rsid w:val="005741c7"/>
    <w:pPr>
      <w:spacing w:before="0" w:after="240"/>
    </w:pPr>
    <w:rPr>
      <w:rFonts w:ascii="Arial" w:hAnsi="Arial" w:eastAsia="Times New Roman"/>
      <w:spacing w:val="-6"/>
      <w:szCs w:val="18"/>
      <w:lang w:eastAsia="fr-FR"/>
    </w:rPr>
  </w:style>
  <w:style w:type="paragraph" w:styleId="Normalcentr1" w:customStyle="1">
    <w:name w:val="Normal centré1"/>
    <w:basedOn w:val="Normal"/>
    <w:qFormat/>
    <w:rsid w:val="005741c7"/>
    <w:pPr>
      <w:tabs>
        <w:tab w:val="clear" w:pos="708"/>
        <w:tab w:val="right" w:pos="9356" w:leader="none"/>
      </w:tabs>
      <w:overflowPunct w:val="false"/>
      <w:ind w:left="284" w:right="-29"/>
      <w:textAlignment w:val="baseline"/>
    </w:pPr>
    <w:rPr>
      <w:rFonts w:ascii="Arial" w:hAnsi="Arial" w:eastAsia="Times New Roman"/>
      <w:lang w:eastAsia="fr-FR"/>
    </w:rPr>
  </w:style>
  <w:style w:type="paragraph" w:styleId="Corpsdetexte31" w:customStyle="1">
    <w:name w:val="Corps de texte 31"/>
    <w:basedOn w:val="Normal"/>
    <w:qFormat/>
    <w:rsid w:val="005741c7"/>
    <w:pPr>
      <w:tabs>
        <w:tab w:val="clear" w:pos="708"/>
        <w:tab w:val="right" w:pos="9072" w:leader="dot"/>
        <w:tab w:val="right" w:pos="9356" w:leader="none"/>
      </w:tabs>
      <w:overflowPunct w:val="false"/>
      <w:textAlignment w:val="baseline"/>
    </w:pPr>
    <w:rPr>
      <w:rFonts w:ascii="Arial" w:hAnsi="Arial" w:eastAsia="Times New Roman"/>
      <w:b/>
      <w:u w:val="single"/>
      <w:lang w:eastAsia="fr-FR"/>
    </w:rPr>
  </w:style>
  <w:style w:type="paragraph" w:styleId="DT-LOISAPINANNEXE" w:customStyle="1">
    <w:name w:val="DT - LOI SAPIN ANNEXE"/>
    <w:basedOn w:val="Normal"/>
    <w:qFormat/>
    <w:rsid w:val="005741c7"/>
    <w:pPr>
      <w:overflowPunct w:val="false"/>
      <w:jc w:val="center"/>
      <w:textAlignment w:val="baseline"/>
    </w:pPr>
    <w:rPr>
      <w:rFonts w:ascii="Arial" w:hAnsi="Arial" w:eastAsia="Times New Roman"/>
      <w:b/>
      <w:caps/>
      <w:sz w:val="32"/>
      <w:lang w:eastAsia="fr-FR"/>
    </w:rPr>
  </w:style>
  <w:style w:type="paragraph" w:styleId="DT-LOISAPINarticles" w:customStyle="1">
    <w:name w:val="DT - LOI SAPIN articles"/>
    <w:basedOn w:val="Normal"/>
    <w:qFormat/>
    <w:rsid w:val="005741c7"/>
    <w:pPr>
      <w:tabs>
        <w:tab w:val="clear" w:pos="708"/>
        <w:tab w:val="left" w:pos="8931" w:leader="none"/>
      </w:tabs>
      <w:overflowPunct w:val="false"/>
      <w:textAlignment w:val="baseline"/>
    </w:pPr>
    <w:rPr>
      <w:rFonts w:ascii="Arial" w:hAnsi="Arial" w:eastAsia="Times New Roman"/>
      <w:b/>
      <w:caps/>
      <w:lang w:eastAsia="fr-FR"/>
    </w:rPr>
  </w:style>
  <w:style w:type="paragraph" w:styleId="DT-LOISAPINsousarticles" w:customStyle="1">
    <w:name w:val="DT - LOI SAPIN sous articles"/>
    <w:basedOn w:val="Normal"/>
    <w:qFormat/>
    <w:rsid w:val="005741c7"/>
    <w:pPr>
      <w:tabs>
        <w:tab w:val="clear" w:pos="708"/>
        <w:tab w:val="left" w:pos="8931" w:leader="none"/>
      </w:tabs>
      <w:overflowPunct w:val="false"/>
      <w:textAlignment w:val="baseline"/>
    </w:pPr>
    <w:rPr>
      <w:rFonts w:ascii="Arial" w:hAnsi="Arial" w:eastAsia="Times New Roman"/>
      <w:b/>
      <w:lang w:eastAsia="fr-FR"/>
    </w:rPr>
  </w:style>
  <w:style w:type="paragraph" w:styleId="Style05ARTICLENiv1-Texte1pt" w:customStyle="1">
    <w:name w:val="Style 05_ARTICLE_Niv1 - Texte + 1 pt"/>
    <w:basedOn w:val="05ARTICLENiv1-Texte"/>
    <w:qFormat/>
    <w:rsid w:val="005741c7"/>
    <w:pPr>
      <w:tabs>
        <w:tab w:val="clear" w:pos="9356"/>
      </w:tabs>
    </w:pPr>
    <w:rPr>
      <w:spacing w:val="-6"/>
    </w:rPr>
  </w:style>
  <w:style w:type="paragraph" w:styleId="Style05ARTICLENiv1-Texte11pt" w:customStyle="1">
    <w:name w:val="Style 05_ARTICLE_Niv1 - Texte + 11 pt"/>
    <w:basedOn w:val="05ARTICLENiv1-Texte"/>
    <w:link w:val="Style05ARTICLENiv1-Texte11ptCar"/>
    <w:qFormat/>
    <w:rsid w:val="005741c7"/>
    <w:pPr>
      <w:tabs>
        <w:tab w:val="clear" w:pos="9356"/>
      </w:tabs>
    </w:pPr>
    <w:rPr>
      <w:spacing w:val="-6"/>
    </w:rPr>
  </w:style>
  <w:style w:type="paragraph" w:styleId="Style05ARTICLENiv1-Texte12pt" w:customStyle="1">
    <w:name w:val="Style 05_ARTICLE_Niv1 - Texte + 12 pt"/>
    <w:basedOn w:val="05ARTICLENiv1-Texte"/>
    <w:qFormat/>
    <w:rsid w:val="005741c7"/>
    <w:pPr>
      <w:tabs>
        <w:tab w:val="clear" w:pos="9356"/>
      </w:tabs>
    </w:pPr>
    <w:rPr>
      <w:spacing w:val="-6"/>
    </w:rPr>
  </w:style>
  <w:style w:type="paragraph" w:styleId="Style05ARTICLENiv1-Texte12ptSoulignement" w:customStyle="1">
    <w:name w:val="Style 05_ARTICLE_Niv1 - Texte + 12 pt Soulignement"/>
    <w:basedOn w:val="05ARTICLENiv1-Texte"/>
    <w:qFormat/>
    <w:rsid w:val="005741c7"/>
    <w:pPr>
      <w:tabs>
        <w:tab w:val="clear" w:pos="9356"/>
      </w:tabs>
    </w:pPr>
    <w:rPr>
      <w:spacing w:val="-6"/>
      <w:u w:val="single"/>
    </w:rPr>
  </w:style>
  <w:style w:type="paragraph" w:styleId="Style05ARTICLENiv1-Texte14pt" w:customStyle="1">
    <w:name w:val="Style 05_ARTICLE_Niv1 - Texte + 14 pt"/>
    <w:basedOn w:val="05ARTICLENiv1-Texte"/>
    <w:qFormat/>
    <w:rsid w:val="005741c7"/>
    <w:pPr>
      <w:tabs>
        <w:tab w:val="clear" w:pos="9356"/>
      </w:tabs>
    </w:pPr>
    <w:rPr>
      <w:spacing w:val="-6"/>
    </w:rPr>
  </w:style>
  <w:style w:type="paragraph" w:styleId="Style05ARTICLENiv1-Texte16pt" w:customStyle="1">
    <w:name w:val="Style 05_ARTICLE_Niv1 - Texte + 16 pt"/>
    <w:basedOn w:val="05ARTICLENiv1-Texte"/>
    <w:qFormat/>
    <w:rsid w:val="005741c7"/>
    <w:pPr>
      <w:tabs>
        <w:tab w:val="clear" w:pos="9356"/>
      </w:tabs>
    </w:pPr>
    <w:rPr>
      <w:spacing w:val="-6"/>
    </w:rPr>
  </w:style>
  <w:style w:type="paragraph" w:styleId="Style05ARTICLENiv1-Texte20pt" w:customStyle="1">
    <w:name w:val="Style 05_ARTICLE_Niv1 - Texte + 20 pt"/>
    <w:basedOn w:val="05ARTICLENiv1-Texte"/>
    <w:qFormat/>
    <w:rsid w:val="005741c7"/>
    <w:pPr>
      <w:tabs>
        <w:tab w:val="clear" w:pos="9356"/>
      </w:tabs>
    </w:pPr>
    <w:rPr>
      <w:spacing w:val="-6"/>
    </w:rPr>
  </w:style>
  <w:style w:type="paragraph" w:styleId="Style05ARTICLENiv1-Texte5pt" w:customStyle="1">
    <w:name w:val="Style 05_ARTICLE_Niv1 - Texte + 5 pt"/>
    <w:basedOn w:val="05ARTICLENiv1-Texte"/>
    <w:link w:val="Style05ARTICLENiv1-Texte5ptCar"/>
    <w:qFormat/>
    <w:rsid w:val="005741c7"/>
    <w:pPr>
      <w:tabs>
        <w:tab w:val="clear" w:pos="9356"/>
      </w:tabs>
    </w:pPr>
    <w:rPr>
      <w:spacing w:val="-6"/>
    </w:rPr>
  </w:style>
  <w:style w:type="paragraph" w:styleId="Style05ARTICLENiv1-Texte8pt" w:customStyle="1">
    <w:name w:val="Style 05_ARTICLE_Niv1 - Texte + 8 pt"/>
    <w:basedOn w:val="05ARTICLENiv1-Texte"/>
    <w:qFormat/>
    <w:rsid w:val="005741c7"/>
    <w:pPr>
      <w:tabs>
        <w:tab w:val="clear" w:pos="9356"/>
      </w:tabs>
    </w:pPr>
    <w:rPr/>
  </w:style>
  <w:style w:type="paragraph" w:styleId="Style05ARTICLENiv1-Texte8pt1" w:customStyle="1">
    <w:name w:val="Style 05_ARTICLE_Niv1 - Texte + 8 pt1"/>
    <w:basedOn w:val="05ARTICLENiv1-Texte"/>
    <w:link w:val="Style05ARTICLENiv1-Texte8pt1Car"/>
    <w:qFormat/>
    <w:rsid w:val="005741c7"/>
    <w:pPr>
      <w:tabs>
        <w:tab w:val="clear" w:pos="9356"/>
      </w:tabs>
    </w:pPr>
    <w:rPr>
      <w:spacing w:val="-6"/>
    </w:rPr>
  </w:style>
  <w:style w:type="paragraph" w:styleId="Style05ARTICLENiv1-TexteAprs0pt" w:customStyle="1">
    <w:name w:val="Style 05_ARTICLE_Niv1 - Texte + Après : 0 pt"/>
    <w:basedOn w:val="05ARTICLENiv1-Texte"/>
    <w:qFormat/>
    <w:rsid w:val="005741c7"/>
    <w:pPr>
      <w:tabs>
        <w:tab w:val="clear" w:pos="9356"/>
      </w:tabs>
      <w:spacing w:before="0" w:after="0"/>
    </w:pPr>
    <w:rPr>
      <w:spacing w:val="-6"/>
    </w:rPr>
  </w:style>
  <w:style w:type="paragraph" w:styleId="Style05ARTICLENiv1-TexteBordureSimpleAutomatique" w:customStyle="1">
    <w:name w:val="Style 05_ARTICLE_Niv1 - Texte + Bordure : : (Simple Automatique  ..."/>
    <w:basedOn w:val="05ARTICLENiv1-Texte"/>
    <w:link w:val="Style05ARTICLENiv1-TexteBordureSimpleAutomatiqueCar"/>
    <w:qFormat/>
    <w:rsid w:val="005741c7"/>
    <w:pPr>
      <w:tabs>
        <w:tab w:val="clear" w:pos="9356"/>
      </w:tabs>
    </w:pPr>
    <w:rPr>
      <w:spacing w:val="-6"/>
      <w:bdr w:val="single" w:sz="4" w:space="0" w:color="000000"/>
    </w:rPr>
  </w:style>
  <w:style w:type="paragraph" w:styleId="Style05ARTICLENiv1-TexteSoulignement" w:customStyle="1">
    <w:name w:val="Style 05_ARTICLE_Niv1 - Texte + Soulignement"/>
    <w:basedOn w:val="05ARTICLENiv1-Texte"/>
    <w:link w:val="Style05ARTICLENiv1-TexteSoulignementCar"/>
    <w:qFormat/>
    <w:rsid w:val="005741c7"/>
    <w:pPr>
      <w:tabs>
        <w:tab w:val="clear" w:pos="9356"/>
      </w:tabs>
    </w:pPr>
    <w:rPr>
      <w:spacing w:val="-6"/>
      <w:u w:val="single"/>
    </w:rPr>
  </w:style>
  <w:style w:type="paragraph" w:styleId="Style05ARTICLENiv1-TexteTimesNewRoman" w:customStyle="1">
    <w:name w:val="Style 05_ARTICLE_Niv1 - Texte + Times New Roman"/>
    <w:basedOn w:val="05ARTICLENiv1-Texte"/>
    <w:link w:val="Style05ARTICLENiv1-TexteTimesNewRomanCar"/>
    <w:qFormat/>
    <w:rsid w:val="005741c7"/>
    <w:pPr>
      <w:tabs>
        <w:tab w:val="clear" w:pos="9356"/>
      </w:tabs>
    </w:pPr>
    <w:rPr>
      <w:spacing w:val="-6"/>
    </w:rPr>
  </w:style>
  <w:style w:type="paragraph" w:styleId="Style05ARTICLENiv1-TexteTimesSoulignement" w:customStyle="1">
    <w:name w:val="Style 05_ARTICLE_Niv1 - Texte + Times Soulignement"/>
    <w:basedOn w:val="05ARTICLENiv1-Texte"/>
    <w:link w:val="Style05ARTICLENiv1-TexteTimesSoulignementCar"/>
    <w:qFormat/>
    <w:rsid w:val="005741c7"/>
    <w:pPr>
      <w:tabs>
        <w:tab w:val="clear" w:pos="9356"/>
      </w:tabs>
    </w:pPr>
    <w:rPr>
      <w:spacing w:val="-6"/>
      <w:u w:val="single"/>
    </w:rPr>
  </w:style>
  <w:style w:type="paragraph" w:styleId="TxtCourant" w:customStyle="1">
    <w:name w:val="TxtCourant"/>
    <w:qFormat/>
    <w:rsid w:val="005741c7"/>
    <w:pPr>
      <w:widowControl w:val="false"/>
      <w:suppressAutoHyphens w:val="true"/>
      <w:bidi w:val="0"/>
      <w:spacing w:lineRule="exact" w:line="220" w:before="168" w:after="0"/>
      <w:jc w:val="both"/>
    </w:pPr>
    <w:rPr>
      <w:rFonts w:ascii="Arial" w:hAnsi="Arial" w:eastAsia="Times New Roman" w:cs="Times New Roman"/>
      <w:color w:val="auto"/>
      <w:spacing w:val="-2"/>
      <w:kern w:val="2"/>
      <w:sz w:val="20"/>
      <w:szCs w:val="20"/>
      <w:lang w:val="fr-FR" w:eastAsia="fr-FR" w:bidi="ar-SA"/>
      <w14:ligatures w14:val="standardContextual"/>
    </w:rPr>
  </w:style>
  <w:style w:type="paragraph" w:styleId="TitreV1" w:customStyle="1">
    <w:name w:val="Titre V1"/>
    <w:basedOn w:val="04ARTICLE-Titre"/>
    <w:link w:val="TitreV1Car"/>
    <w:qFormat/>
    <w:rsid w:val="005741c7"/>
    <w:pPr>
      <w:numPr>
        <w:ilvl w:val="0"/>
        <w:numId w:val="15"/>
      </w:numPr>
      <w:spacing w:before="120" w:after="120"/>
      <w:jc w:val="both"/>
    </w:pPr>
    <w:rPr>
      <w:rFonts w:ascii="Arial" w:hAnsi="Arial" w:cs="Arial"/>
      <w:b/>
    </w:rPr>
  </w:style>
  <w:style w:type="paragraph" w:styleId="TitreV3" w:customStyle="1">
    <w:name w:val="Titre V3"/>
    <w:basedOn w:val="06ARTICLENiv2-SsTitre"/>
    <w:autoRedefine/>
    <w:qFormat/>
    <w:rsid w:val="005741c7"/>
    <w:pPr>
      <w:numPr>
        <w:ilvl w:val="2"/>
        <w:numId w:val="15"/>
      </w:numPr>
      <w:spacing w:before="120" w:after="120"/>
      <w:ind w:hanging="0" w:left="0"/>
      <w:jc w:val="both"/>
    </w:pPr>
    <w:rPr>
      <w:color w:val="7F7F7F"/>
      <w:szCs w:val="20"/>
    </w:rPr>
  </w:style>
  <w:style w:type="paragraph" w:styleId="TitreV4" w:customStyle="1">
    <w:name w:val="Titre V4"/>
    <w:basedOn w:val="05ARTICLENiv1-SsTitre"/>
    <w:autoRedefine/>
    <w:qFormat/>
    <w:rsid w:val="005741c7"/>
    <w:pPr>
      <w:numPr>
        <w:ilvl w:val="1"/>
        <w:numId w:val="15"/>
      </w:numPr>
      <w:spacing w:before="120" w:after="120"/>
      <w:ind w:hanging="0" w:left="0"/>
    </w:pPr>
    <w:rPr>
      <w:rFonts w:ascii="Arial" w:hAnsi="Arial"/>
      <w:spacing w:val="-10"/>
      <w:sz w:val="24"/>
      <w:szCs w:val="20"/>
    </w:rPr>
  </w:style>
  <w:style w:type="paragraph" w:styleId="annotationsubject">
    <w:name w:val="annotation subject"/>
    <w:basedOn w:val="AnnotationText"/>
    <w:next w:val="AnnotationText"/>
    <w:link w:val="ObjetducommentaireCar"/>
    <w:uiPriority w:val="99"/>
    <w:semiHidden/>
    <w:unhideWhenUsed/>
    <w:qFormat/>
    <w:rsid w:val="00e26c1c"/>
    <w:pPr/>
    <w:rPr>
      <w:b/>
      <w:bCs/>
    </w:rPr>
  </w:style>
  <w:style w:type="paragraph" w:styleId="01-TITRE1" w:customStyle="1">
    <w:name w:val="01 - TITRE 1"/>
    <w:next w:val="Normal"/>
    <w:link w:val="01-TITRE1Car"/>
    <w:autoRedefine/>
    <w:qFormat/>
    <w:rsid w:val="005111e6"/>
    <w:pPr>
      <w:widowControl/>
      <w:numPr>
        <w:ilvl w:val="0"/>
        <w:numId w:val="17"/>
      </w:numPr>
      <w:pBdr>
        <w:bottom w:val="double" w:sz="4" w:space="1" w:color="E7E6E6" w:themeColor="light2"/>
      </w:pBdr>
      <w:tabs>
        <w:tab w:val="clear" w:pos="708"/>
        <w:tab w:val="left" w:pos="0" w:leader="none"/>
      </w:tabs>
      <w:suppressAutoHyphens w:val="true"/>
      <w:bidi w:val="0"/>
      <w:spacing w:lineRule="auto" w:line="240" w:before="240" w:after="240"/>
      <w:jc w:val="left"/>
    </w:pPr>
    <w:rPr>
      <w:rFonts w:ascii="Montserrat" w:hAnsi="Montserrat" w:eastAsia="Montserrat Light" w:cs="Times New Roman" w:eastAsiaTheme="minorHAnsi"/>
      <w:b/>
      <w:bCs/>
      <w:caps/>
      <w:color w:val="auto"/>
      <w:kern w:val="2"/>
      <w:sz w:val="24"/>
      <w:szCs w:val="40"/>
      <w:lang w:val="fr-FR" w:eastAsia="en-US" w:bidi="ar-SA"/>
      <w14:ligatures w14:val="standardContextual"/>
    </w:rPr>
  </w:style>
  <w:style w:type="paragraph" w:styleId="05-PUCE1" w:customStyle="1">
    <w:name w:val="05 - PUCE 1"/>
    <w:basedOn w:val="ListParagraph"/>
    <w:link w:val="05-PUCE1Car"/>
    <w:qFormat/>
    <w:rsid w:val="00e26c1c"/>
    <w:pPr>
      <w:numPr>
        <w:ilvl w:val="0"/>
        <w:numId w:val="3"/>
      </w:numPr>
      <w:tabs>
        <w:tab w:val="clear" w:pos="708"/>
        <w:tab w:val="left" w:pos="567" w:leader="none"/>
      </w:tabs>
      <w:spacing w:before="0" w:after="160"/>
      <w:contextualSpacing w:val="false"/>
    </w:pPr>
    <w:rPr/>
  </w:style>
  <w:style w:type="paragraph" w:styleId="06-PUCE2" w:customStyle="1">
    <w:name w:val="06 - PUCE 2"/>
    <w:basedOn w:val="Normal"/>
    <w:link w:val="06-PUCE2Car"/>
    <w:qFormat/>
    <w:rsid w:val="00e26c1c"/>
    <w:pPr>
      <w:numPr>
        <w:ilvl w:val="0"/>
        <w:numId w:val="4"/>
      </w:numPr>
      <w:tabs>
        <w:tab w:val="clear" w:pos="708"/>
        <w:tab w:val="left" w:pos="851" w:leader="none"/>
      </w:tabs>
    </w:pPr>
    <w:rPr/>
  </w:style>
  <w:style w:type="paragraph" w:styleId="1-TITREDELAPARTIE" w:customStyle="1">
    <w:name w:val="1- TITRE DE LA PARTIE"/>
    <w:basedOn w:val="Normal"/>
    <w:next w:val="2-TITRE2"/>
    <w:qFormat/>
    <w:rsid w:val="00e26c1c"/>
    <w:pPr>
      <w:spacing w:before="240" w:after="360"/>
      <w:ind w:hanging="357" w:left="357"/>
    </w:pPr>
    <w:rPr>
      <w:b/>
      <w:bCs/>
      <w:caps/>
      <w:color w:themeColor="accent1" w:val="7A868D"/>
      <w:sz w:val="32"/>
      <w:szCs w:val="32"/>
    </w:rPr>
  </w:style>
  <w:style w:type="paragraph" w:styleId="3-TITRE3" w:customStyle="1">
    <w:name w:val="3- TITRE 3"/>
    <w:basedOn w:val="Normal"/>
    <w:next w:val="Normal"/>
    <w:qFormat/>
    <w:rsid w:val="00e26c1c"/>
    <w:pPr>
      <w:tabs>
        <w:tab w:val="clear" w:pos="708"/>
        <w:tab w:val="left" w:pos="1418" w:leader="none"/>
      </w:tabs>
      <w:spacing w:before="360" w:after="160"/>
      <w:ind w:hanging="697" w:left="1417"/>
    </w:pPr>
    <w:rPr>
      <w:color w:themeColor="text2" w:val="E21D1B"/>
      <w:sz w:val="24"/>
      <w:szCs w:val="32"/>
    </w:rPr>
  </w:style>
  <w:style w:type="paragraph" w:styleId="2-TITRE2" w:customStyle="1">
    <w:name w:val="2- TITRE 2"/>
    <w:basedOn w:val="Normal"/>
    <w:next w:val="Normal"/>
    <w:qFormat/>
    <w:rsid w:val="00e26c1c"/>
    <w:pPr>
      <w:tabs>
        <w:tab w:val="clear" w:pos="708"/>
        <w:tab w:val="left" w:pos="1418" w:leader="none"/>
      </w:tabs>
      <w:spacing w:before="480" w:after="240"/>
      <w:ind w:hanging="890" w:left="1247"/>
    </w:pPr>
    <w:rPr>
      <w:b/>
      <w:bCs/>
      <w:color w:themeColor="text2" w:val="E21D1B"/>
      <w:sz w:val="28"/>
      <w:szCs w:val="28"/>
    </w:rPr>
  </w:style>
  <w:style w:type="paragraph" w:styleId="4-PUCE1" w:customStyle="1">
    <w:name w:val="4 - PUCE1"/>
    <w:basedOn w:val="ListParagraph"/>
    <w:qFormat/>
    <w:rsid w:val="00e26c1c"/>
    <w:pPr>
      <w:tabs>
        <w:tab w:val="clear" w:pos="708"/>
        <w:tab w:val="left" w:pos="567" w:leader="none"/>
      </w:tabs>
      <w:spacing w:before="0" w:after="160"/>
      <w:ind w:hanging="284" w:left="568"/>
      <w:contextualSpacing w:val="false"/>
    </w:pPr>
    <w:rPr/>
  </w:style>
  <w:style w:type="paragraph" w:styleId="5-PUCE2" w:customStyle="1">
    <w:name w:val="5 - PUCE2"/>
    <w:basedOn w:val="Normal"/>
    <w:qFormat/>
    <w:rsid w:val="00e26c1c"/>
    <w:pPr>
      <w:tabs>
        <w:tab w:val="clear" w:pos="708"/>
        <w:tab w:val="left" w:pos="851" w:leader="none"/>
      </w:tabs>
      <w:ind w:hanging="284" w:left="851"/>
    </w:pPr>
    <w:rPr/>
  </w:style>
  <w:style w:type="paragraph" w:styleId="02TITRE2" w:customStyle="1">
    <w:name w:val="02_TITRE 2"/>
    <w:basedOn w:val="Normal"/>
    <w:link w:val="02TITRE2Car"/>
    <w:qFormat/>
    <w:rsid w:val="00e26c1c"/>
    <w:pPr>
      <w:pBdr>
        <w:bottom w:val="dotted" w:sz="4" w:space="1" w:color="000000"/>
      </w:pBdr>
    </w:pPr>
    <w:rPr>
      <w:i/>
      <w:color w:themeColor="background1" w:val="FFFFFF"/>
      <w:sz w:val="24"/>
      <w:u w:val="none" w:color="000000" w:themeColor="dark1"/>
      <w14:textOutline w14:w="9525" w14:cap="rnd" w14:cmpd="dbl" w14:algn="ctr">
        <w14:noFill/>
        <w14:prstDash w14:val="solid"/>
        <w14:bevel/>
      </w14:textOutline>
      <w14:textFill>
        <w14:noFill/>
      </w14:textFill>
    </w:rPr>
  </w:style>
  <w:style w:type="paragraph" w:styleId="02-TITRE2" w:customStyle="1">
    <w:name w:val="02 - TITRE 2"/>
    <w:basedOn w:val="01-TITRE1"/>
    <w:next w:val="Normal"/>
    <w:link w:val="02-TITRE2Car"/>
    <w:autoRedefine/>
    <w:qFormat/>
    <w:rsid w:val="00e26c1c"/>
    <w:pPr>
      <w:pBdr>
        <w:bottom w:val="double" w:sz="4" w:space="1" w:color="E7E6E6" w:themeColor="light2"/>
      </w:pBdr>
    </w:pPr>
    <w:rPr>
      <w:color w:themeColor="accent1" w:val="7A868D"/>
      <w:szCs w:val="24"/>
    </w:rPr>
  </w:style>
  <w:style w:type="paragraph" w:styleId="03-TITRE3" w:customStyle="1">
    <w:name w:val="03 - TITRE 3"/>
    <w:basedOn w:val="02-TITRE2"/>
    <w:next w:val="Normal"/>
    <w:link w:val="03-TITRE3Car"/>
    <w:autoRedefine/>
    <w:qFormat/>
    <w:rsid w:val="00e26c1c"/>
    <w:pPr>
      <w:pBdr>
        <w:bottom w:val="single" w:sz="4" w:space="1" w:color="E7E6E6" w:themeColor="light2"/>
      </w:pBdr>
    </w:pPr>
    <w:rPr>
      <w:b w:val="false"/>
    </w:rPr>
  </w:style>
  <w:style w:type="paragraph" w:styleId="Encadr" w:customStyle="1">
    <w:name w:val="Encadré"/>
    <w:basedOn w:val="Normal"/>
    <w:link w:val="EncadrCar"/>
    <w:qFormat/>
    <w:rsid w:val="00e26c1c"/>
    <w:pPr>
      <w:pBdr>
        <w:top w:val="double" w:sz="4" w:space="1" w:color="F9D1D0" w:themeColor="dark2" w:themeTint="33"/>
        <w:left w:val="double" w:sz="4" w:space="4" w:color="F9D1D0" w:themeColor="dark2" w:themeTint="33"/>
        <w:bottom w:val="double" w:sz="4" w:space="1" w:color="F9D1D0" w:themeColor="dark2" w:themeTint="33"/>
        <w:right w:val="double" w:sz="4" w:space="4" w:color="F9D1D0" w:themeColor="dark2" w:themeTint="33"/>
      </w:pBdr>
    </w:pPr>
    <w:rPr/>
  </w:style>
  <w:style w:type="paragraph" w:styleId="07-Encart1" w:customStyle="1">
    <w:name w:val="07 - Encart 1"/>
    <w:basedOn w:val="Normal"/>
    <w:link w:val="07-Encart1Car"/>
    <w:qFormat/>
    <w:rsid w:val="00e26c1c"/>
    <w:pPr>
      <w:keepLines/>
      <w:pBdr>
        <w:top w:val="thickThinSmallGap" w:sz="12" w:space="1" w:color="F9D1D0" w:themeColor="dark2" w:themeTint="33"/>
        <w:left w:val="thickThinSmallGap" w:sz="12" w:space="1" w:color="F9D1D0" w:themeColor="dark2" w:themeTint="33"/>
        <w:bottom w:val="thickThinSmallGap" w:sz="12" w:space="1" w:color="F9D1D0" w:themeColor="dark2" w:themeTint="33"/>
        <w:right w:val="thickThinSmallGap" w:sz="12" w:space="1" w:color="F9D1D0" w:themeColor="dark2" w:themeTint="33"/>
      </w:pBdr>
    </w:pPr>
    <w:rPr>
      <w:i/>
    </w:rPr>
  </w:style>
  <w:style w:type="paragraph" w:styleId="08-Encart2" w:customStyle="1">
    <w:name w:val="08 - Encart 2"/>
    <w:link w:val="08-Encart2Car"/>
    <w:autoRedefine/>
    <w:qFormat/>
    <w:rsid w:val="00e26c1c"/>
    <w:pPr>
      <w:keepNext w:val="true"/>
      <w:widowControl/>
      <w:pBdr>
        <w:top w:val="thickThinMediumGap" w:sz="6" w:space="1" w:color="000000"/>
        <w:bottom w:val="thickThinMediumGap" w:sz="6" w:space="1" w:color="000000"/>
      </w:pBdr>
      <w:shd w:val="pct5" w:color="E4E6E8" w:themeColor="accent1" w:themeTint="33" w:fill="E4E6E8" w:themeFill="accent1" w:themeFillTint="33"/>
      <w:suppressAutoHyphens w:val="true"/>
      <w:bidi w:val="0"/>
      <w:spacing w:lineRule="auto" w:line="240" w:before="120" w:after="120"/>
      <w:jc w:val="left"/>
    </w:pPr>
    <w:rPr>
      <w:rFonts w:ascii="Montserrat" w:hAnsi="Montserrat" w:eastAsia="Montserrat Light" w:cs="Times New Roman"/>
      <w:b/>
      <w:color w:themeColor="text1" w:val="000000"/>
      <w:kern w:val="2"/>
      <w:sz w:val="20"/>
      <w:szCs w:val="24"/>
      <w:lang w:val="fr-FR" w:eastAsia="en-US" w:bidi="ar-SA"/>
    </w:rPr>
  </w:style>
  <w:style w:type="paragraph" w:styleId="08-EncartEnconclu" w:customStyle="1">
    <w:name w:val="08 - Encart &quot;En conclu&quot;"/>
    <w:basedOn w:val="Normal"/>
    <w:link w:val="08-EncartEnconcluCar"/>
    <w:qFormat/>
    <w:rsid w:val="00e26c1c"/>
    <w:pPr/>
    <w:rPr>
      <w:rFonts w:ascii="Montserrat" w:hAnsi="Montserrat" w:asciiTheme="majorHAnsi" w:hAnsiTheme="majorHAnsi"/>
      <w:b/>
      <w:bCs/>
      <w:szCs w:val="28"/>
    </w:rPr>
  </w:style>
  <w:style w:type="paragraph" w:styleId="IndexHeading">
    <w:name w:val="Index Heading"/>
    <w:basedOn w:val="Titre"/>
    <w:pPr/>
    <w:rPr/>
  </w:style>
  <w:style w:type="paragraph" w:styleId="TOCHeading">
    <w:name w:val="TOC Heading"/>
    <w:basedOn w:val="Heading1"/>
    <w:next w:val="Normal"/>
    <w:uiPriority w:val="39"/>
    <w:unhideWhenUsed/>
    <w:qFormat/>
    <w:rsid w:val="00e26c1c"/>
    <w:pPr>
      <w:numPr>
        <w:ilvl w:val="0"/>
        <w:numId w:val="1"/>
      </w:numPr>
      <w:outlineLvl w:val="9"/>
    </w:pPr>
    <w:rPr>
      <w:lang w:eastAsia="fr-FR"/>
    </w:rPr>
  </w:style>
  <w:style w:type="paragraph" w:styleId="00-Checkliste" w:customStyle="1">
    <w:name w:val="00 - Check liste"/>
    <w:basedOn w:val="Normal"/>
    <w:link w:val="00-ChecklisteCar"/>
    <w:qFormat/>
    <w:rsid w:val="00e26c1c"/>
    <w:pPr>
      <w:numPr>
        <w:ilvl w:val="0"/>
        <w:numId w:val="16"/>
      </w:numPr>
      <w:pBdr>
        <w:top w:val="outset" w:sz="6" w:space="2" w:color="E7E6E6" w:themeColor="light2"/>
        <w:left w:val="outset" w:sz="6" w:space="2" w:color="E7E6E6" w:themeColor="light2"/>
        <w:bottom w:val="outset" w:sz="6" w:space="2" w:color="E7E6E6" w:themeColor="light2"/>
        <w:right w:val="outset" w:sz="6" w:space="2" w:color="E7E6E6" w:themeColor="light2"/>
      </w:pBdr>
    </w:pPr>
    <w:rPr>
      <w:bCs/>
    </w:rPr>
  </w:style>
  <w:style w:type="paragraph" w:styleId="Normal-Gras" w:customStyle="1">
    <w:name w:val="Normal - Gras"/>
    <w:link w:val="Normal-GrasCar"/>
    <w:qFormat/>
    <w:rsid w:val="00e26c1c"/>
    <w:pPr>
      <w:widowControl/>
      <w:suppressAutoHyphens w:val="true"/>
      <w:bidi w:val="0"/>
      <w:spacing w:lineRule="auto" w:line="240" w:before="120" w:after="120"/>
      <w:jc w:val="left"/>
    </w:pPr>
    <w:rPr>
      <w:rFonts w:ascii="Montserrat" w:hAnsi="Montserrat" w:eastAsia="Montserrat Light" w:cs="Times New Roman" w:asciiTheme="majorHAnsi" w:hAnsiTheme="majorHAnsi"/>
      <w:b/>
      <w:bCs/>
      <w:color w:themeColor="text1" w:val="000000"/>
      <w:kern w:val="2"/>
      <w:sz w:val="20"/>
      <w:szCs w:val="24"/>
      <w:lang w:val="fr-FR" w:eastAsia="en-US" w:bidi="ar-SA"/>
    </w:rPr>
  </w:style>
  <w:style w:type="paragraph" w:styleId="09-Encart3" w:customStyle="1">
    <w:name w:val="09 - Encart 3"/>
    <w:basedOn w:val="06-PUCE2"/>
    <w:link w:val="09-Encart3Car"/>
    <w:qFormat/>
    <w:rsid w:val="00e26c1c"/>
    <w:pPr>
      <w:numPr>
        <w:ilvl w:val="0"/>
        <w:numId w:val="0"/>
      </w:numPr>
      <w:pBdr>
        <w:top w:val="single" w:sz="6" w:space="1" w:color="000000"/>
        <w:bottom w:val="single" w:sz="6" w:space="1" w:color="000000"/>
      </w:pBdr>
      <w:spacing w:before="120" w:after="120"/>
    </w:pPr>
    <w:rPr/>
  </w:style>
  <w:style w:type="paragraph" w:styleId="Normal-Italique" w:customStyle="1">
    <w:name w:val="Normal - Italique"/>
    <w:link w:val="Normal-ItaliqueCar"/>
    <w:qFormat/>
    <w:rsid w:val="00e26c1c"/>
    <w:pPr>
      <w:widowControl/>
      <w:suppressAutoHyphens w:val="true"/>
      <w:bidi w:val="0"/>
      <w:spacing w:lineRule="auto" w:line="240" w:before="120" w:after="120"/>
      <w:jc w:val="left"/>
    </w:pPr>
    <w:rPr>
      <w:rFonts w:ascii="Montserrat Light" w:hAnsi="Montserrat Light" w:eastAsia="Montserrat Light" w:cs="Times New Roman"/>
      <w:i/>
      <w:color w:themeColor="text1" w:val="000000"/>
      <w:kern w:val="2"/>
      <w:sz w:val="20"/>
      <w:szCs w:val="24"/>
      <w:lang w:val="fr-FR" w:eastAsia="en-US" w:bidi="ar-SA"/>
    </w:rPr>
  </w:style>
  <w:style w:type="paragraph" w:styleId="10-Encart4" w:customStyle="1">
    <w:name w:val="10 - Encart 4"/>
    <w:basedOn w:val="Normal-Gras"/>
    <w:link w:val="10-Encart4Car"/>
    <w:qFormat/>
    <w:rsid w:val="00e26c1c"/>
    <w:pPr>
      <w:pBdr>
        <w:top w:val="single" w:sz="36" w:space="1" w:color="E4E6E8" w:themeColor="accent1" w:themeTint="33"/>
        <w:left w:val="single" w:sz="36" w:space="4" w:color="E4E6E8" w:themeColor="accent1" w:themeTint="33"/>
        <w:bottom w:val="single" w:sz="36" w:space="1" w:color="E4E6E8" w:themeColor="accent1" w:themeTint="33"/>
        <w:right w:val="single" w:sz="36" w:space="4" w:color="E4E6E8" w:themeColor="accent1" w:themeTint="33"/>
      </w:pBdr>
    </w:pPr>
    <w:rPr>
      <w:b w:val="false"/>
    </w:rPr>
  </w:style>
  <w:style w:type="paragraph" w:styleId="Exposant" w:customStyle="1">
    <w:name w:val="Exposant"/>
    <w:basedOn w:val="Normal"/>
    <w:link w:val="ExposantCar"/>
    <w:qFormat/>
    <w:rsid w:val="00e26c1c"/>
    <w:pPr/>
    <w:rPr>
      <w:vertAlign w:val="superscript"/>
    </w:rPr>
  </w:style>
  <w:style w:type="paragraph" w:styleId="04-TITRE4" w:customStyle="1">
    <w:name w:val="04 - TITRE 4"/>
    <w:next w:val="Normal"/>
    <w:link w:val="04-TITRE4Car"/>
    <w:qFormat/>
    <w:rsid w:val="00e26c1c"/>
    <w:pPr>
      <w:widowControl/>
      <w:numPr>
        <w:ilvl w:val="3"/>
        <w:numId w:val="17"/>
      </w:numPr>
      <w:suppressAutoHyphens w:val="true"/>
      <w:bidi w:val="0"/>
      <w:spacing w:lineRule="auto" w:line="240" w:before="240" w:after="240"/>
      <w:jc w:val="left"/>
    </w:pPr>
    <w:rPr>
      <w:rFonts w:ascii="Montserrat" w:hAnsi="Montserrat" w:eastAsia="Montserrat Light" w:cs="Times New Roman"/>
      <w:bCs/>
      <w:i/>
      <w:caps/>
      <w:color w:themeColor="accent1" w:val="7A868D"/>
      <w:kern w:val="2"/>
      <w:sz w:val="24"/>
      <w:szCs w:val="24"/>
      <w:lang w:val="fr-FR" w:eastAsia="en-US" w:bidi="ar-SA"/>
    </w:rPr>
  </w:style>
  <w:style w:type="paragraph" w:styleId="StyleCorpsdetexteAvant6ptAprs6pt" w:customStyle="1">
    <w:name w:val="Style Corps de texte + Avant : 6 pt Après : 6 pt"/>
    <w:basedOn w:val="BodyText"/>
    <w:autoRedefine/>
    <w:qFormat/>
    <w:rsid w:val="00e26c1c"/>
    <w:pPr>
      <w:numPr>
        <w:ilvl w:val="0"/>
        <w:numId w:val="18"/>
      </w:numPr>
      <w:ind w:hanging="0" w:left="0"/>
    </w:pPr>
    <w:rPr>
      <w:rFonts w:ascii="Arial" w:hAnsi="Arial" w:eastAsia="Times New Roman"/>
      <w:caps/>
      <w:spacing w:val="-6"/>
      <w:lang w:eastAsia="fr-FR"/>
    </w:rPr>
  </w:style>
  <w:style w:type="paragraph" w:styleId="Style1b" w:customStyle="1">
    <w:name w:val="Style1b"/>
    <w:basedOn w:val="09-Encart3"/>
    <w:link w:val="Style1bCar"/>
    <w:qFormat/>
    <w:rsid w:val="00e26c1c"/>
    <w:pPr>
      <w:numPr>
        <w:ilvl w:val="0"/>
        <w:numId w:val="20"/>
      </w:numPr>
    </w:pPr>
    <w:rPr/>
  </w:style>
  <w:style w:type="paragraph" w:styleId="Style12" w:customStyle="1">
    <w:name w:val="Style12"/>
    <w:basedOn w:val="05-PUCE1"/>
    <w:link w:val="Style12Car"/>
    <w:qFormat/>
    <w:rsid w:val="00e26c1c"/>
    <w:pPr/>
    <w:rPr/>
  </w:style>
  <w:style w:type="paragraph" w:styleId="Style1B2" w:customStyle="1">
    <w:name w:val="Style1B2"/>
    <w:basedOn w:val="07-Encart1"/>
    <w:link w:val="Style1B2Car"/>
    <w:qFormat/>
    <w:rsid w:val="00e26c1c"/>
    <w:pPr>
      <w:numPr>
        <w:ilvl w:val="0"/>
        <w:numId w:val="21"/>
      </w:numPr>
    </w:pPr>
    <w:rPr/>
  </w:style>
  <w:style w:type="paragraph" w:styleId="TOC5">
    <w:name w:val="TOC 5"/>
    <w:basedOn w:val="Index"/>
    <w:pPr/>
    <w:rPr/>
  </w:style>
  <w:style w:type="paragraph" w:styleId="TOC6">
    <w:name w:val="TOC 6"/>
    <w:basedOn w:val="Index"/>
    <w:pPr/>
    <w:rPr/>
  </w:style>
  <w:style w:type="paragraph" w:styleId="TOC7">
    <w:name w:val="TOC 7"/>
    <w:basedOn w:val="Index"/>
    <w:pPr/>
    <w:rPr/>
  </w:style>
  <w:style w:type="paragraph" w:styleId="TOC8">
    <w:name w:val="TOC 8"/>
    <w:basedOn w:val="Index"/>
    <w:pPr/>
    <w:rPr/>
  </w:style>
  <w:style w:type="paragraph" w:styleId="TOC9">
    <w:name w:val="TOC 9"/>
    <w:basedOn w:val="Index"/>
    <w:pPr/>
    <w:rPr/>
  </w:style>
  <w:style w:type="numbering" w:styleId="Pasdeliste" w:default="1">
    <w:name w:val="Pas de liste"/>
    <w:uiPriority w:val="99"/>
    <w:semiHidden/>
    <w:unhideWhenUsed/>
    <w:qFormat/>
    <w:rsid w:val="007e5758"/>
  </w:style>
  <w:style w:type="numbering" w:styleId="MALISTE" w:customStyle="1">
    <w:name w:val="MALISTE"/>
    <w:uiPriority w:val="99"/>
    <w:qFormat/>
    <w:rsid w:val="00e26c1c"/>
  </w:style>
  <w:style w:type="numbering" w:styleId="Numerotation" w:customStyle="1">
    <w:name w:val="Numerotation"/>
    <w:uiPriority w:val="99"/>
    <w:qFormat/>
    <w:rsid w:val="00e26c1c"/>
  </w:style>
  <w:style w:type="numbering" w:styleId="Aucuneliste1" w:customStyle="1">
    <w:name w:val="Aucune liste1"/>
    <w:uiPriority w:val="99"/>
    <w:semiHidden/>
    <w:unhideWhenUsed/>
    <w:qFormat/>
    <w:rsid w:val="005741c7"/>
  </w:style>
  <w:style w:type="numbering" w:styleId="StyleHirarchisation" w:customStyle="1">
    <w:name w:val="Style Hiérarchisation"/>
    <w:qFormat/>
    <w:rsid w:val="005741c7"/>
  </w:style>
  <w:style w:type="numbering" w:styleId="OutlineList2">
    <w:name w:val="Outline List 2"/>
    <w:uiPriority w:val="99"/>
    <w:semiHidden/>
    <w:unhideWhenUsed/>
    <w:qFormat/>
    <w:rsid w:val="005741c7"/>
  </w:style>
  <w:style w:type="numbering" w:styleId="Aucuneliste11" w:customStyle="1">
    <w:name w:val="Aucune liste11"/>
    <w:semiHidden/>
    <w:qFormat/>
    <w:rsid w:val="005741c7"/>
  </w:style>
  <w:style w:type="numbering" w:styleId="TEST" w:customStyle="1">
    <w:name w:val="TEST"/>
    <w:uiPriority w:val="99"/>
    <w:qFormat/>
    <w:rsid w:val="00e26c1c"/>
  </w:style>
  <w:style w:type="numbering" w:styleId="01-Titre11" w:customStyle="1">
    <w:name w:val="01 - Titre 11"/>
    <w:uiPriority w:val="99"/>
    <w:qFormat/>
    <w:rsid w:val="00e26c1c"/>
  </w:style>
  <w:style w:type="numbering" w:styleId="Listehirarchise" w:customStyle="1">
    <w:name w:val="Liste hiérarchisée"/>
    <w:uiPriority w:val="99"/>
    <w:qFormat/>
    <w:rsid w:val="00e26c1c"/>
  </w:style>
  <w:style w:type="numbering" w:styleId="numrotationauto" w:customStyle="1">
    <w:name w:val="numérotation auto"/>
    <w:uiPriority w:val="99"/>
    <w:qFormat/>
    <w:rsid w:val="00e26c1c"/>
  </w:style>
  <w:style w:type="numbering" w:styleId="Numrotation" w:customStyle="1">
    <w:name w:val="Numérotation"/>
    <w:uiPriority w:val="99"/>
    <w:qFormat/>
    <w:rsid w:val="00e26c1c"/>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e26c1c"/>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
    <w:name w:val="Grille du tableau1"/>
    <w:basedOn w:val="TableauNormal"/>
    <w:uiPriority w:val="39"/>
    <w:rsid w:val="00e26c1c"/>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1">
    <w:name w:val="Grille du tableau11"/>
    <w:basedOn w:val="TableauNormal"/>
    <w:rsid w:val="005741c7"/>
    <w:pPr>
      <w:spacing w:after="0" w:line="240" w:lineRule="auto"/>
      <w:jc w:val="both"/>
    </w:pPr>
    <w:rPr>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comments" Target="comment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pitchFamily="0" charset="1"/>
        <a:ea typeface=""/>
        <a:cs typeface=""/>
      </a:majorFont>
      <a:minorFont>
        <a:latin typeface="Montserrat Light"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F928E65AD6C0439941423F7234A2BC" ma:contentTypeVersion="4" ma:contentTypeDescription="Crée un document." ma:contentTypeScope="" ma:versionID="30ec3773ab906bc55d05dc52d73cd10e">
  <xsd:schema xmlns:xsd="http://www.w3.org/2001/XMLSchema" xmlns:xs="http://www.w3.org/2001/XMLSchema" xmlns:p="http://schemas.microsoft.com/office/2006/metadata/properties" xmlns:ns2="2b54143c-ccde-4ae3-85d4-ebdbbcec1265" targetNamespace="http://schemas.microsoft.com/office/2006/metadata/properties" ma:root="true" ma:fieldsID="37d144c374d2e1590fd871dcd3832ab1" ns2:_="">
    <xsd:import namespace="2b54143c-ccde-4ae3-85d4-ebdbbcec12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54143c-ccde-4ae3-85d4-ebdbbcec12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2.xml><?xml version="1.0" encoding="utf-8"?>
<ds:datastoreItem xmlns:ds="http://schemas.openxmlformats.org/officeDocument/2006/customXml" ds:itemID="{7EC40729-E635-449A-B774-7F0D5617D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54143c-ccde-4ae3-85d4-ebdbbcec1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7E8989-4966-411C-8601-633EDBD889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14</Pages>
  <Words>3777</Words>
  <Characters>21402</Characters>
  <CharactersWithSpaces>24992</CharactersWithSpaces>
  <Paragraphs>412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2026-02-02T11:04:40Z</dcterms:created>
  <dc:creator/>
  <dc:description/>
  <dc:language>fr-FR</dc:language>
  <cp:lastModifiedBy/>
  <cp:revision>1</cp:revision>
  <dc:subject/>
  <dc:title>Document type – Concetion-Réalisation – Acte d’engagement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0x010100BCF928E65AD6C0439941423F7234A2BC</vt:lpwstr>
  </property>
</Properties>
</file>